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BF6D41" w:rsidRPr="00F55AD7" w14:paraId="13E94664" w14:textId="77777777" w:rsidTr="002251A9">
        <w:trPr>
          <w:trHeight w:hRule="exact" w:val="2948"/>
        </w:trPr>
        <w:tc>
          <w:tcPr>
            <w:tcW w:w="11185" w:type="dxa"/>
          </w:tcPr>
          <w:p w14:paraId="2D5AEAAA" w14:textId="77777777" w:rsidR="00BF6D41" w:rsidRPr="00BF6D41" w:rsidRDefault="00BF6D41" w:rsidP="002251A9">
            <w:pPr>
              <w:pStyle w:val="Documenttype"/>
            </w:pPr>
            <w:bookmarkStart w:id="0" w:name="_Hlk60299461"/>
            <w:r w:rsidRPr="00BF6D41">
              <w:t>I</w:t>
            </w:r>
            <w:bookmarkStart w:id="1" w:name="_Ref446317644"/>
            <w:bookmarkEnd w:id="1"/>
            <w:r w:rsidRPr="00BF6D41">
              <w:t>ALA Recommendation</w:t>
            </w:r>
          </w:p>
        </w:tc>
      </w:tr>
      <w:bookmarkEnd w:id="0"/>
    </w:tbl>
    <w:p w14:paraId="773E1A81" w14:textId="77777777" w:rsidR="00784C66" w:rsidRDefault="00784C66" w:rsidP="00BF6D41"/>
    <w:p w14:paraId="248BBF33" w14:textId="77777777" w:rsidR="00D74AE1" w:rsidRPr="00405755" w:rsidRDefault="00D74AE1" w:rsidP="00BF6D41"/>
    <w:p w14:paraId="2032D694" w14:textId="77777777" w:rsidR="0019707C" w:rsidRDefault="0019707C" w:rsidP="008B14DC">
      <w:pPr>
        <w:pStyle w:val="Documentnumber"/>
      </w:pPr>
      <w:r w:rsidRPr="0056346A">
        <w:rPr>
          <w:highlight w:val="yellow"/>
        </w:rPr>
        <w:t>Rnnnn</w:t>
      </w:r>
    </w:p>
    <w:p w14:paraId="595EB771" w14:textId="77777777" w:rsidR="00776004" w:rsidRPr="00405755" w:rsidRDefault="0056346A" w:rsidP="00564664">
      <w:pPr>
        <w:pStyle w:val="Documentname"/>
      </w:pPr>
      <w:r>
        <w:t>Cyber</w:t>
      </w:r>
      <w:r w:rsidR="003B659D">
        <w:t xml:space="preserve"> </w:t>
      </w:r>
      <w:r>
        <w:t>security for the IALA domains</w:t>
      </w:r>
    </w:p>
    <w:p w14:paraId="21B0556D" w14:textId="77777777" w:rsidR="005378B8" w:rsidRPr="00405755" w:rsidRDefault="005378B8" w:rsidP="00AA235F"/>
    <w:p w14:paraId="04C9F53E" w14:textId="77777777" w:rsidR="005378B8" w:rsidRPr="00405755" w:rsidRDefault="005378B8" w:rsidP="00AA235F"/>
    <w:p w14:paraId="52D1F94E" w14:textId="77777777" w:rsidR="005378B8" w:rsidRPr="00405755" w:rsidRDefault="005378B8" w:rsidP="00AA235F"/>
    <w:p w14:paraId="5C55FE80" w14:textId="77777777" w:rsidR="005378B8" w:rsidRPr="00405755" w:rsidRDefault="005378B8" w:rsidP="00AA235F"/>
    <w:p w14:paraId="6A11542E" w14:textId="77777777" w:rsidR="005378B8" w:rsidRPr="00405755" w:rsidRDefault="005378B8" w:rsidP="00AA235F"/>
    <w:p w14:paraId="35D76731" w14:textId="77777777" w:rsidR="005378B8" w:rsidRPr="00405755" w:rsidRDefault="005378B8" w:rsidP="00AA235F"/>
    <w:p w14:paraId="239E8DA8" w14:textId="77777777" w:rsidR="005378B8" w:rsidRPr="00405755" w:rsidRDefault="005378B8" w:rsidP="00AA235F"/>
    <w:p w14:paraId="14AD2B1E" w14:textId="77777777" w:rsidR="005378B8" w:rsidRPr="00405755" w:rsidRDefault="005378B8" w:rsidP="00AA235F"/>
    <w:p w14:paraId="525BE382" w14:textId="77777777" w:rsidR="005378B8" w:rsidRDefault="005378B8" w:rsidP="00AA235F"/>
    <w:p w14:paraId="2A33C240" w14:textId="77777777" w:rsidR="00471C48" w:rsidRPr="00405755" w:rsidRDefault="00471C48" w:rsidP="00AA235F"/>
    <w:p w14:paraId="1EAFEACB" w14:textId="77777777" w:rsidR="005378B8" w:rsidRDefault="005378B8" w:rsidP="00AA235F"/>
    <w:p w14:paraId="5DCF238B" w14:textId="77777777" w:rsidR="00AA235F" w:rsidRDefault="00AA235F" w:rsidP="00AA235F"/>
    <w:p w14:paraId="6E93755E" w14:textId="77777777" w:rsidR="00AA235F" w:rsidRDefault="00AA235F" w:rsidP="00AA235F"/>
    <w:p w14:paraId="2A0A8A3D" w14:textId="77777777" w:rsidR="00AA235F" w:rsidRDefault="00AA235F" w:rsidP="00AA235F"/>
    <w:p w14:paraId="71661FFF" w14:textId="77777777" w:rsidR="00AA235F" w:rsidRDefault="00AA235F" w:rsidP="00AA235F"/>
    <w:p w14:paraId="75E671AB" w14:textId="77777777" w:rsidR="00AA235F" w:rsidRDefault="00AA235F" w:rsidP="00AA235F"/>
    <w:p w14:paraId="24A3AD07" w14:textId="77777777" w:rsidR="00AA235F" w:rsidRDefault="00AA235F" w:rsidP="00AA235F"/>
    <w:p w14:paraId="36319B6B" w14:textId="77777777" w:rsidR="00AA235F" w:rsidRDefault="00AA235F" w:rsidP="00AA235F"/>
    <w:p w14:paraId="2824225A" w14:textId="77777777" w:rsidR="00AA235F" w:rsidRDefault="00AA235F" w:rsidP="00AA235F"/>
    <w:p w14:paraId="0D469F4E" w14:textId="77777777" w:rsidR="00AA235F" w:rsidRDefault="00AA235F" w:rsidP="00AA235F"/>
    <w:p w14:paraId="695A272F" w14:textId="77777777" w:rsidR="00AA235F" w:rsidRDefault="00AA235F" w:rsidP="00AA235F"/>
    <w:p w14:paraId="429E2A96" w14:textId="77777777" w:rsidR="004673FD" w:rsidRDefault="004673FD" w:rsidP="00AA235F"/>
    <w:p w14:paraId="48D4A7A4" w14:textId="77777777" w:rsidR="005378B8" w:rsidRPr="00405755" w:rsidRDefault="005378B8" w:rsidP="005378B8">
      <w:pPr>
        <w:pStyle w:val="Editionnumber"/>
      </w:pPr>
      <w:r w:rsidRPr="00405755">
        <w:t xml:space="preserve">Edition </w:t>
      </w:r>
      <w:r w:rsidR="0056346A" w:rsidRPr="0056346A">
        <w:rPr>
          <w:highlight w:val="yellow"/>
        </w:rPr>
        <w:t>1.0</w:t>
      </w:r>
    </w:p>
    <w:p w14:paraId="21300EAE" w14:textId="77777777" w:rsidR="0072592B" w:rsidRDefault="0019707C" w:rsidP="00471C48">
      <w:pPr>
        <w:pStyle w:val="Documentdate"/>
      </w:pPr>
      <w:r w:rsidRPr="0056346A">
        <w:rPr>
          <w:highlight w:val="yellow"/>
        </w:rPr>
        <w:t>Date (of approval by Council)</w:t>
      </w:r>
    </w:p>
    <w:p w14:paraId="4BAFE35B" w14:textId="77777777" w:rsidR="0019707C" w:rsidRPr="00405755" w:rsidRDefault="0019707C" w:rsidP="00AA235F"/>
    <w:p w14:paraId="35B1F21A" w14:textId="77777777" w:rsidR="00BC27F6" w:rsidRDefault="0019707C" w:rsidP="0019707C">
      <w:pPr>
        <w:pStyle w:val="MRN"/>
      </w:pPr>
      <w:r w:rsidRPr="0056346A">
        <w:rPr>
          <w:highlight w:val="yellow"/>
        </w:rPr>
        <w:t>urn:mrn:iala:pub:rnnnn</w:t>
      </w:r>
    </w:p>
    <w:p w14:paraId="06A19356" w14:textId="77777777" w:rsidR="0019707C" w:rsidRPr="00405755" w:rsidRDefault="0019707C" w:rsidP="00D74AE1">
      <w:pPr>
        <w:sectPr w:rsidR="0019707C" w:rsidRPr="00405755" w:rsidSect="00F35F2D">
          <w:headerReference w:type="even" r:id="rId11"/>
          <w:headerReference w:type="default" r:id="rId12"/>
          <w:footerReference w:type="default" r:id="rId13"/>
          <w:headerReference w:type="first" r:id="rId14"/>
          <w:type w:val="continuous"/>
          <w:pgSz w:w="11906" w:h="16838" w:code="9"/>
          <w:pgMar w:top="567" w:right="1276" w:bottom="2495" w:left="1276" w:header="567" w:footer="567" w:gutter="0"/>
          <w:cols w:space="708"/>
          <w:docGrid w:linePitch="360"/>
        </w:sectPr>
      </w:pPr>
    </w:p>
    <w:p w14:paraId="7F9DED15" w14:textId="77777777" w:rsidR="00914E26" w:rsidRPr="00405755" w:rsidRDefault="00914E26" w:rsidP="00914E26">
      <w:pPr>
        <w:pStyle w:val="Plattetekst"/>
      </w:pPr>
      <w:bookmarkStart w:id="2" w:name="_Hlk59442470"/>
      <w:bookmarkStart w:id="3" w:name="_Hlk59282356"/>
      <w:r w:rsidRPr="00405755">
        <w:lastRenderedPageBreak/>
        <w:t xml:space="preserve">Revisions to this </w:t>
      </w:r>
      <w:r w:rsidR="009D3BAF">
        <w:t>d</w:t>
      </w:r>
      <w:r w:rsidRPr="00405755">
        <w:t>ocument are to be noted in the table prior to the issue of a revised document.</w:t>
      </w:r>
      <w:bookmarkEnd w:id="2"/>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884"/>
        <w:gridCol w:w="2693"/>
      </w:tblGrid>
      <w:tr w:rsidR="005E4659" w:rsidRPr="00405755" w14:paraId="74EAB625" w14:textId="77777777" w:rsidTr="008B14DC">
        <w:tc>
          <w:tcPr>
            <w:tcW w:w="1908" w:type="dxa"/>
          </w:tcPr>
          <w:bookmarkEnd w:id="3"/>
          <w:p w14:paraId="689D2A39" w14:textId="77777777" w:rsidR="00914E26" w:rsidRPr="00405755" w:rsidRDefault="00914E26" w:rsidP="00914E26">
            <w:pPr>
              <w:pStyle w:val="Revisiontabletexttitle"/>
            </w:pPr>
            <w:r w:rsidRPr="00405755">
              <w:t>Date</w:t>
            </w:r>
          </w:p>
        </w:tc>
        <w:tc>
          <w:tcPr>
            <w:tcW w:w="5884" w:type="dxa"/>
          </w:tcPr>
          <w:p w14:paraId="7069C69D" w14:textId="77777777" w:rsidR="00914E26" w:rsidRPr="00405755" w:rsidRDefault="008B14DC" w:rsidP="00914E26">
            <w:pPr>
              <w:pStyle w:val="Revisiontabletexttitle"/>
            </w:pPr>
            <w:r>
              <w:t>Details</w:t>
            </w:r>
          </w:p>
        </w:tc>
        <w:tc>
          <w:tcPr>
            <w:tcW w:w="2693" w:type="dxa"/>
          </w:tcPr>
          <w:p w14:paraId="24F5632F" w14:textId="77777777" w:rsidR="00914E26" w:rsidRPr="00405755" w:rsidRDefault="008B14DC" w:rsidP="005E4659">
            <w:pPr>
              <w:pStyle w:val="Revisiontabletexttitle"/>
              <w:ind w:right="112"/>
            </w:pPr>
            <w:r>
              <w:t>Approval</w:t>
            </w:r>
          </w:p>
        </w:tc>
      </w:tr>
      <w:tr w:rsidR="005E4659" w:rsidRPr="00405755" w14:paraId="44B4B06A" w14:textId="77777777" w:rsidTr="008B14DC">
        <w:trPr>
          <w:trHeight w:val="851"/>
        </w:trPr>
        <w:tc>
          <w:tcPr>
            <w:tcW w:w="1908" w:type="dxa"/>
            <w:vAlign w:val="center"/>
          </w:tcPr>
          <w:p w14:paraId="6B5AB2DC" w14:textId="10D5CEE1" w:rsidR="00914E26" w:rsidRPr="00405755" w:rsidRDefault="00804B67" w:rsidP="00914E26">
            <w:pPr>
              <w:pStyle w:val="Tabletext"/>
            </w:pPr>
            <w:ins w:id="4" w:author="Martijn Ebben" w:date="2022-10-25T09:44:00Z">
              <w:r>
                <w:t xml:space="preserve">27 </w:t>
              </w:r>
            </w:ins>
            <w:del w:id="5" w:author="Martijn Ebben" w:date="2022-10-25T09:43:00Z">
              <w:r w:rsidR="0056346A" w:rsidDel="00804B67">
                <w:delText>March 2022</w:delText>
              </w:r>
            </w:del>
            <w:ins w:id="6" w:author="Martijn Ebben" w:date="2022-10-25T09:43:00Z">
              <w:r>
                <w:t>October</w:t>
              </w:r>
            </w:ins>
            <w:ins w:id="7" w:author="Martijn Ebben" w:date="2022-10-25T09:44:00Z">
              <w:r>
                <w:t xml:space="preserve"> 2022</w:t>
              </w:r>
            </w:ins>
            <w:ins w:id="8" w:author="Martijn Ebben" w:date="2022-10-25T09:43:00Z">
              <w:r>
                <w:t xml:space="preserve"> </w:t>
              </w:r>
            </w:ins>
          </w:p>
        </w:tc>
        <w:tc>
          <w:tcPr>
            <w:tcW w:w="5884" w:type="dxa"/>
            <w:vAlign w:val="center"/>
          </w:tcPr>
          <w:p w14:paraId="118C80DC" w14:textId="2BC82E68" w:rsidR="00914E26" w:rsidRPr="00405755" w:rsidRDefault="0056346A" w:rsidP="00914E26">
            <w:pPr>
              <w:pStyle w:val="Tabletext"/>
            </w:pPr>
            <w:r>
              <w:t xml:space="preserve">First </w:t>
            </w:r>
            <w:del w:id="9" w:author="Martijn Ebben" w:date="2022-10-25T09:44:00Z">
              <w:r w:rsidDel="00804B67">
                <w:delText>draft – joint task group on cybersecurity (ARM15 TG1.2.6)</w:delText>
              </w:r>
            </w:del>
            <w:ins w:id="10" w:author="Martijn Ebben" w:date="2022-10-25T09:44:00Z">
              <w:r w:rsidR="00804B67">
                <w:t>edition</w:t>
              </w:r>
            </w:ins>
          </w:p>
        </w:tc>
        <w:tc>
          <w:tcPr>
            <w:tcW w:w="2693" w:type="dxa"/>
            <w:vAlign w:val="center"/>
          </w:tcPr>
          <w:p w14:paraId="563830CB" w14:textId="77777777" w:rsidR="00914E26" w:rsidRPr="00405755" w:rsidRDefault="00914E26" w:rsidP="00914E26">
            <w:pPr>
              <w:pStyle w:val="Tabletext"/>
            </w:pPr>
          </w:p>
        </w:tc>
      </w:tr>
      <w:tr w:rsidR="005E4659" w:rsidRPr="00405755" w14:paraId="3151DBB3" w14:textId="77777777" w:rsidTr="008B14DC">
        <w:trPr>
          <w:trHeight w:val="851"/>
        </w:trPr>
        <w:tc>
          <w:tcPr>
            <w:tcW w:w="1908" w:type="dxa"/>
            <w:vAlign w:val="center"/>
          </w:tcPr>
          <w:p w14:paraId="62E0B616" w14:textId="3DE6FA80" w:rsidR="00914E26" w:rsidRPr="00405755" w:rsidRDefault="00EA30C3" w:rsidP="00914E26">
            <w:pPr>
              <w:pStyle w:val="Tabletext"/>
            </w:pPr>
            <w:del w:id="11" w:author="Martijn Ebben" w:date="2022-10-25T09:43:00Z">
              <w:r w:rsidDel="00804B67">
                <w:delText>September 2022</w:delText>
              </w:r>
            </w:del>
          </w:p>
        </w:tc>
        <w:tc>
          <w:tcPr>
            <w:tcW w:w="5884" w:type="dxa"/>
            <w:vAlign w:val="center"/>
          </w:tcPr>
          <w:p w14:paraId="61B65331" w14:textId="3CD1ECA1" w:rsidR="00914E26" w:rsidRPr="00405755" w:rsidRDefault="00EA30C3" w:rsidP="00914E26">
            <w:pPr>
              <w:pStyle w:val="Tabletext"/>
            </w:pPr>
            <w:del w:id="12" w:author="Martijn Ebben" w:date="2022-10-25T09:43:00Z">
              <w:r w:rsidDel="00804B67">
                <w:delText>Revised version for consideration by the ARM committee (</w:delText>
              </w:r>
              <w:r w:rsidRPr="004D2CE4" w:rsidDel="00804B67">
                <w:rPr>
                  <w:lang w:eastAsia="de-DE"/>
                </w:rPr>
                <w:delText>ENAV30-5.2.4</w:delText>
              </w:r>
              <w:r w:rsidDel="00804B67">
                <w:rPr>
                  <w:lang w:eastAsia="de-DE"/>
                </w:rPr>
                <w:delText>)</w:delText>
              </w:r>
            </w:del>
          </w:p>
        </w:tc>
        <w:tc>
          <w:tcPr>
            <w:tcW w:w="2693" w:type="dxa"/>
            <w:vAlign w:val="center"/>
          </w:tcPr>
          <w:p w14:paraId="2AA2598A" w14:textId="77777777" w:rsidR="00914E26" w:rsidRPr="00405755" w:rsidRDefault="00914E26" w:rsidP="00914E26">
            <w:pPr>
              <w:pStyle w:val="Tabletext"/>
            </w:pPr>
          </w:p>
        </w:tc>
      </w:tr>
      <w:tr w:rsidR="005E4659" w:rsidRPr="00405755" w14:paraId="570397B5" w14:textId="77777777" w:rsidTr="008B14DC">
        <w:trPr>
          <w:trHeight w:val="851"/>
        </w:trPr>
        <w:tc>
          <w:tcPr>
            <w:tcW w:w="1908" w:type="dxa"/>
            <w:vAlign w:val="center"/>
          </w:tcPr>
          <w:p w14:paraId="2C663054" w14:textId="0969535A" w:rsidR="00914E26" w:rsidRPr="00405755" w:rsidRDefault="00075766" w:rsidP="00914E26">
            <w:pPr>
              <w:pStyle w:val="Tabletext"/>
            </w:pPr>
            <w:del w:id="13" w:author="Martijn Ebben" w:date="2022-10-25T09:43:00Z">
              <w:r w:rsidDel="00804B67">
                <w:delText>October 2022</w:delText>
              </w:r>
            </w:del>
          </w:p>
        </w:tc>
        <w:tc>
          <w:tcPr>
            <w:tcW w:w="5884" w:type="dxa"/>
            <w:vAlign w:val="center"/>
          </w:tcPr>
          <w:p w14:paraId="6758D93C" w14:textId="7ECF0695" w:rsidR="00914E26" w:rsidRPr="00405755" w:rsidRDefault="00075766" w:rsidP="00914E26">
            <w:pPr>
              <w:pStyle w:val="Tabletext"/>
            </w:pPr>
            <w:del w:id="14" w:author="Martijn Ebben" w:date="2022-10-25T09:43:00Z">
              <w:r w:rsidDel="00804B67">
                <w:delText>Incorporated suggested changes from the ENG Committee</w:delText>
              </w:r>
            </w:del>
          </w:p>
        </w:tc>
        <w:tc>
          <w:tcPr>
            <w:tcW w:w="2693" w:type="dxa"/>
            <w:vAlign w:val="center"/>
          </w:tcPr>
          <w:p w14:paraId="5692C104" w14:textId="77777777" w:rsidR="00914E26" w:rsidRPr="00405755" w:rsidRDefault="00914E26" w:rsidP="00914E26">
            <w:pPr>
              <w:pStyle w:val="Tabletext"/>
            </w:pPr>
          </w:p>
        </w:tc>
      </w:tr>
      <w:tr w:rsidR="005E4659" w:rsidRPr="00405755" w14:paraId="605E9275" w14:textId="77777777" w:rsidTr="008B14DC">
        <w:trPr>
          <w:trHeight w:val="851"/>
        </w:trPr>
        <w:tc>
          <w:tcPr>
            <w:tcW w:w="1908" w:type="dxa"/>
            <w:vAlign w:val="center"/>
          </w:tcPr>
          <w:p w14:paraId="3FDFF21D" w14:textId="77777777" w:rsidR="00914E26" w:rsidRPr="00405755" w:rsidRDefault="00914E26" w:rsidP="00914E26">
            <w:pPr>
              <w:pStyle w:val="Tabletext"/>
            </w:pPr>
          </w:p>
        </w:tc>
        <w:tc>
          <w:tcPr>
            <w:tcW w:w="5884" w:type="dxa"/>
            <w:vAlign w:val="center"/>
          </w:tcPr>
          <w:p w14:paraId="0D5829F1" w14:textId="77777777" w:rsidR="00914E26" w:rsidRPr="00405755" w:rsidRDefault="00914E26" w:rsidP="00914E26">
            <w:pPr>
              <w:pStyle w:val="Tabletext"/>
            </w:pPr>
          </w:p>
        </w:tc>
        <w:tc>
          <w:tcPr>
            <w:tcW w:w="2693" w:type="dxa"/>
            <w:vAlign w:val="center"/>
          </w:tcPr>
          <w:p w14:paraId="0A4DA924" w14:textId="77777777" w:rsidR="00914E26" w:rsidRPr="00405755" w:rsidRDefault="00914E26" w:rsidP="00914E26">
            <w:pPr>
              <w:pStyle w:val="Tabletext"/>
            </w:pPr>
          </w:p>
        </w:tc>
      </w:tr>
      <w:tr w:rsidR="005E4659" w:rsidRPr="00405755" w14:paraId="5407A994" w14:textId="77777777" w:rsidTr="008B14DC">
        <w:trPr>
          <w:trHeight w:val="851"/>
        </w:trPr>
        <w:tc>
          <w:tcPr>
            <w:tcW w:w="1908" w:type="dxa"/>
            <w:vAlign w:val="center"/>
          </w:tcPr>
          <w:p w14:paraId="27257E2D" w14:textId="77777777" w:rsidR="00914E26" w:rsidRPr="00405755" w:rsidRDefault="00914E26" w:rsidP="00914E26">
            <w:pPr>
              <w:pStyle w:val="Tabletext"/>
            </w:pPr>
          </w:p>
        </w:tc>
        <w:tc>
          <w:tcPr>
            <w:tcW w:w="5884" w:type="dxa"/>
            <w:vAlign w:val="center"/>
          </w:tcPr>
          <w:p w14:paraId="64665EDC" w14:textId="77777777" w:rsidR="00914E26" w:rsidRPr="00405755" w:rsidRDefault="00914E26" w:rsidP="00914E26">
            <w:pPr>
              <w:pStyle w:val="Tabletext"/>
            </w:pPr>
          </w:p>
        </w:tc>
        <w:tc>
          <w:tcPr>
            <w:tcW w:w="2693" w:type="dxa"/>
            <w:vAlign w:val="center"/>
          </w:tcPr>
          <w:p w14:paraId="465207F2" w14:textId="77777777" w:rsidR="00914E26" w:rsidRPr="00405755" w:rsidRDefault="00914E26" w:rsidP="00914E26">
            <w:pPr>
              <w:pStyle w:val="Tabletext"/>
            </w:pPr>
          </w:p>
        </w:tc>
      </w:tr>
      <w:tr w:rsidR="005E4659" w:rsidRPr="00405755" w14:paraId="2903FC53" w14:textId="77777777" w:rsidTr="008B14DC">
        <w:trPr>
          <w:trHeight w:val="851"/>
        </w:trPr>
        <w:tc>
          <w:tcPr>
            <w:tcW w:w="1908" w:type="dxa"/>
            <w:vAlign w:val="center"/>
          </w:tcPr>
          <w:p w14:paraId="4501645D" w14:textId="77777777" w:rsidR="00914E26" w:rsidRPr="00405755" w:rsidRDefault="00914E26" w:rsidP="00914E26">
            <w:pPr>
              <w:pStyle w:val="Tabletext"/>
            </w:pPr>
          </w:p>
        </w:tc>
        <w:tc>
          <w:tcPr>
            <w:tcW w:w="5884" w:type="dxa"/>
            <w:vAlign w:val="center"/>
          </w:tcPr>
          <w:p w14:paraId="61741634" w14:textId="77777777" w:rsidR="00914E26" w:rsidRPr="00405755" w:rsidRDefault="00914E26" w:rsidP="00914E26">
            <w:pPr>
              <w:pStyle w:val="Tabletext"/>
            </w:pPr>
          </w:p>
        </w:tc>
        <w:tc>
          <w:tcPr>
            <w:tcW w:w="2693" w:type="dxa"/>
            <w:vAlign w:val="center"/>
          </w:tcPr>
          <w:p w14:paraId="3D84C19A" w14:textId="77777777" w:rsidR="00914E26" w:rsidRPr="00405755" w:rsidRDefault="00914E26" w:rsidP="00914E26">
            <w:pPr>
              <w:pStyle w:val="Tabletext"/>
            </w:pPr>
          </w:p>
        </w:tc>
      </w:tr>
      <w:tr w:rsidR="005E4659" w:rsidRPr="00405755" w14:paraId="53559D94" w14:textId="77777777" w:rsidTr="008B14DC">
        <w:trPr>
          <w:trHeight w:val="851"/>
        </w:trPr>
        <w:tc>
          <w:tcPr>
            <w:tcW w:w="1908" w:type="dxa"/>
            <w:vAlign w:val="center"/>
          </w:tcPr>
          <w:p w14:paraId="18F3CBA7" w14:textId="77777777" w:rsidR="00914E26" w:rsidRPr="00405755" w:rsidRDefault="00914E26" w:rsidP="00914E26">
            <w:pPr>
              <w:pStyle w:val="Tabletext"/>
            </w:pPr>
          </w:p>
        </w:tc>
        <w:tc>
          <w:tcPr>
            <w:tcW w:w="5884" w:type="dxa"/>
            <w:vAlign w:val="center"/>
          </w:tcPr>
          <w:p w14:paraId="5BD894CA" w14:textId="77777777" w:rsidR="00914E26" w:rsidRPr="00405755" w:rsidRDefault="00914E26" w:rsidP="00914E26">
            <w:pPr>
              <w:pStyle w:val="Tabletext"/>
            </w:pPr>
          </w:p>
        </w:tc>
        <w:tc>
          <w:tcPr>
            <w:tcW w:w="2693" w:type="dxa"/>
            <w:vAlign w:val="center"/>
          </w:tcPr>
          <w:p w14:paraId="1ED10265" w14:textId="77777777" w:rsidR="00914E26" w:rsidRPr="00405755" w:rsidRDefault="00914E26" w:rsidP="00914E26">
            <w:pPr>
              <w:pStyle w:val="Tabletext"/>
            </w:pPr>
          </w:p>
        </w:tc>
      </w:tr>
    </w:tbl>
    <w:p w14:paraId="168B1C25" w14:textId="77777777" w:rsidR="00530A84" w:rsidRPr="00405755" w:rsidRDefault="00530A84" w:rsidP="00914E26">
      <w:pPr>
        <w:spacing w:after="200" w:line="276" w:lineRule="auto"/>
        <w:sectPr w:rsidR="00530A84" w:rsidRPr="00405755" w:rsidSect="00111E0A">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14:paraId="71C38810" w14:textId="77777777" w:rsidR="001B7940" w:rsidRDefault="001B7940" w:rsidP="001B7940">
      <w:pPr>
        <w:pStyle w:val="THECOUNCIL"/>
      </w:pPr>
      <w:bookmarkStart w:id="15" w:name="_Toc442255952"/>
      <w:r w:rsidRPr="007D487F">
        <w:lastRenderedPageBreak/>
        <w:t xml:space="preserve">THE </w:t>
      </w:r>
      <w:r w:rsidRPr="0006154F">
        <w:t>COUNCIL</w:t>
      </w:r>
    </w:p>
    <w:p w14:paraId="7547B8BB" w14:textId="77777777" w:rsidR="00470488" w:rsidRDefault="00166C2E" w:rsidP="001B7940">
      <w:pPr>
        <w:pStyle w:val="Noting"/>
      </w:pPr>
      <w:r w:rsidRPr="004A484C">
        <w:rPr>
          <w:b/>
        </w:rPr>
        <w:t>RECALLING</w:t>
      </w:r>
      <w:r w:rsidR="00470488">
        <w:t>:</w:t>
      </w:r>
    </w:p>
    <w:p w14:paraId="5B86E5ED" w14:textId="65B6AD3D" w:rsidR="00166C2E" w:rsidRPr="00F725F1" w:rsidRDefault="002A13EB" w:rsidP="00A976C0">
      <w:pPr>
        <w:pStyle w:val="RecommendationList1"/>
        <w:numPr>
          <w:ilvl w:val="0"/>
          <w:numId w:val="1"/>
        </w:numPr>
      </w:pPr>
      <w:bookmarkStart w:id="16" w:name="_Hlk59102249"/>
      <w:r>
        <w:t>t</w:t>
      </w:r>
      <w:r w:rsidR="005A5370" w:rsidRPr="00F725F1">
        <w:t>he function of IALA with respect to Safety of Navigation, the efficiency of maritime transport and the protection of the environment</w:t>
      </w:r>
      <w:r w:rsidR="00470488" w:rsidRPr="00F725F1">
        <w:t>.</w:t>
      </w:r>
    </w:p>
    <w:p w14:paraId="612FA903" w14:textId="77777777" w:rsidR="00B9146E" w:rsidRDefault="005A5370" w:rsidP="00A976C0">
      <w:pPr>
        <w:pStyle w:val="RecommendationList1"/>
        <w:numPr>
          <w:ilvl w:val="0"/>
          <w:numId w:val="1"/>
        </w:numPr>
      </w:pPr>
      <w:r>
        <w:t>Article 8 of the IALA</w:t>
      </w:r>
      <w:r w:rsidRPr="00A326AC">
        <w:t xml:space="preserve"> Constitution regarding the authority, duties and functions of the Council</w:t>
      </w:r>
      <w:r w:rsidR="00470488">
        <w:t>.</w:t>
      </w:r>
    </w:p>
    <w:bookmarkEnd w:id="16"/>
    <w:p w14:paraId="7C73B1DA" w14:textId="77777777" w:rsidR="00470488" w:rsidRDefault="00166C2E" w:rsidP="001B7940">
      <w:pPr>
        <w:pStyle w:val="Noting"/>
      </w:pPr>
      <w:r>
        <w:rPr>
          <w:b/>
        </w:rPr>
        <w:t>RECOGNI</w:t>
      </w:r>
      <w:r w:rsidR="009D3BAF">
        <w:rPr>
          <w:b/>
        </w:rPr>
        <w:t>Z</w:t>
      </w:r>
      <w:r>
        <w:rPr>
          <w:b/>
        </w:rPr>
        <w:t>ING</w:t>
      </w:r>
      <w:r w:rsidR="00470488">
        <w:t>:</w:t>
      </w:r>
    </w:p>
    <w:p w14:paraId="7D7AE942" w14:textId="11DA1563" w:rsidR="00166C2E" w:rsidRPr="00166C2E" w:rsidRDefault="00D67EAD" w:rsidP="00AA46D0">
      <w:pPr>
        <w:pStyle w:val="RecommendationList1"/>
        <w:numPr>
          <w:ilvl w:val="0"/>
          <w:numId w:val="15"/>
        </w:numPr>
      </w:pPr>
      <w:r>
        <w:t>t</w:t>
      </w:r>
      <w:r w:rsidR="00166C2E" w:rsidRPr="00166C2E">
        <w:t>h</w:t>
      </w:r>
      <w:r w:rsidR="0056346A">
        <w:t>at the maritime sector is increasingly depending on digital and (inter)connected technologies and systems</w:t>
      </w:r>
      <w:r w:rsidR="00470488">
        <w:t>.</w:t>
      </w:r>
    </w:p>
    <w:p w14:paraId="6F538CEC" w14:textId="3B608833" w:rsidR="0009304C" w:rsidRPr="00405755" w:rsidRDefault="00D67EAD" w:rsidP="00A976C0">
      <w:pPr>
        <w:pStyle w:val="RecommendationList1"/>
        <w:numPr>
          <w:ilvl w:val="0"/>
          <w:numId w:val="1"/>
        </w:numPr>
      </w:pPr>
      <w:r>
        <w:t>t</w:t>
      </w:r>
      <w:r w:rsidR="003B659D">
        <w:t xml:space="preserve">hat technologies applied for </w:t>
      </w:r>
      <w:r w:rsidR="0056346A">
        <w:t xml:space="preserve">Maritime Services in the context of </w:t>
      </w:r>
      <w:r w:rsidR="00075766">
        <w:t>e</w:t>
      </w:r>
      <w:r w:rsidR="0056346A">
        <w:t>-</w:t>
      </w:r>
      <w:r w:rsidR="00075766">
        <w:t xml:space="preserve">Navigation </w:t>
      </w:r>
      <w:r w:rsidR="0056346A">
        <w:t>and AtoN</w:t>
      </w:r>
      <w:r w:rsidR="002A13EB">
        <w:t>,</w:t>
      </w:r>
      <w:r w:rsidR="0056346A">
        <w:t xml:space="preserve"> including </w:t>
      </w:r>
      <w:r w:rsidR="003B659D">
        <w:t>VTS</w:t>
      </w:r>
      <w:r w:rsidR="002A13EB">
        <w:t>,</w:t>
      </w:r>
      <w:r w:rsidR="003B659D">
        <w:t xml:space="preserve"> may be </w:t>
      </w:r>
      <w:r w:rsidR="00D57BF7">
        <w:t xml:space="preserve">susceptible </w:t>
      </w:r>
      <w:r w:rsidR="003B659D">
        <w:t>to accidental and deliberate disruption</w:t>
      </w:r>
      <w:r w:rsidR="00470488">
        <w:t>.</w:t>
      </w:r>
    </w:p>
    <w:p w14:paraId="735234FD" w14:textId="0211630C" w:rsidR="001B7940" w:rsidRPr="00320C7A" w:rsidRDefault="00B9146E" w:rsidP="001B7940">
      <w:pPr>
        <w:pStyle w:val="Noting"/>
        <w:rPr>
          <w:iCs/>
        </w:rPr>
      </w:pPr>
      <w:r>
        <w:rPr>
          <w:b/>
        </w:rPr>
        <w:t>CONSIDERING</w:t>
      </w:r>
      <w:r w:rsidR="00A326AC">
        <w:rPr>
          <w:b/>
        </w:rPr>
        <w:t xml:space="preserve"> </w:t>
      </w:r>
      <w:r w:rsidR="001B7940" w:rsidRPr="00405755">
        <w:t xml:space="preserve">the </w:t>
      </w:r>
      <w:r w:rsidR="00075766">
        <w:t>endorsement of the ARM Committee of the findings</w:t>
      </w:r>
      <w:r w:rsidR="003B659D">
        <w:t xml:space="preserve"> </w:t>
      </w:r>
      <w:r w:rsidR="00A326AC" w:rsidRPr="00A326AC">
        <w:t xml:space="preserve">of the </w:t>
      </w:r>
      <w:r w:rsidR="003B659D">
        <w:rPr>
          <w:iCs/>
        </w:rPr>
        <w:t>IALA workshop on cyber security that was held from 15 to 19 November 2021 as a virtual workshop and several input documents</w:t>
      </w:r>
      <w:r w:rsidR="007E7281">
        <w:rPr>
          <w:iCs/>
        </w:rPr>
        <w:t xml:space="preserve"> on cyber security</w:t>
      </w:r>
      <w:r w:rsidR="003B659D">
        <w:rPr>
          <w:iCs/>
        </w:rPr>
        <w:t xml:space="preserve"> in various committees,</w:t>
      </w:r>
    </w:p>
    <w:p w14:paraId="33C7C679" w14:textId="77777777" w:rsidR="003B659D" w:rsidRDefault="007D487F" w:rsidP="001B7940">
      <w:pPr>
        <w:pStyle w:val="Noting"/>
        <w:rPr>
          <w:b/>
        </w:rPr>
      </w:pPr>
      <w:r>
        <w:rPr>
          <w:b/>
        </w:rPr>
        <w:t>NOTING</w:t>
      </w:r>
      <w:r w:rsidR="003B659D">
        <w:rPr>
          <w:b/>
        </w:rPr>
        <w:t>:</w:t>
      </w:r>
    </w:p>
    <w:p w14:paraId="1215CD7A" w14:textId="733309C1" w:rsidR="003B659D" w:rsidRDefault="00D67EAD" w:rsidP="006A2C86">
      <w:pPr>
        <w:pStyle w:val="RecommendationList1"/>
        <w:numPr>
          <w:ilvl w:val="0"/>
          <w:numId w:val="39"/>
        </w:numPr>
      </w:pPr>
      <w:r>
        <w:t>t</w:t>
      </w:r>
      <w:r w:rsidR="006A2C86">
        <w:t>hat a</w:t>
      </w:r>
      <w:r w:rsidR="003B659D" w:rsidRPr="006A2C86">
        <w:t xml:space="preserve">wareness of cyber risk within the IALA domains and among the IALA members </w:t>
      </w:r>
      <w:r w:rsidR="006A2C86">
        <w:t>may be improved</w:t>
      </w:r>
      <w:r w:rsidR="00D57BF7">
        <w:t>, especially for non-IT personnel</w:t>
      </w:r>
    </w:p>
    <w:p w14:paraId="697879AA" w14:textId="77777777" w:rsidR="006A2C86" w:rsidRDefault="00D67EAD" w:rsidP="006A2C86">
      <w:pPr>
        <w:pStyle w:val="RecommendationList1"/>
        <w:numPr>
          <w:ilvl w:val="0"/>
          <w:numId w:val="39"/>
        </w:numPr>
      </w:pPr>
      <w:r>
        <w:t>t</w:t>
      </w:r>
      <w:r w:rsidR="006A2C86">
        <w:t>hat existing risk management processes often do not include cyber risks</w:t>
      </w:r>
    </w:p>
    <w:p w14:paraId="4DE05F60" w14:textId="77777777" w:rsidR="006A2C86" w:rsidRDefault="00D67EAD" w:rsidP="006A2C86">
      <w:pPr>
        <w:pStyle w:val="RecommendationList1"/>
        <w:numPr>
          <w:ilvl w:val="0"/>
          <w:numId w:val="39"/>
        </w:numPr>
      </w:pPr>
      <w:r>
        <w:t>t</w:t>
      </w:r>
      <w:r w:rsidR="006A2C86">
        <w:t xml:space="preserve">hat </w:t>
      </w:r>
      <w:r>
        <w:t>the risk of unavailability or unreliability of systems due to cyber incidents is often not included in business continuity plans</w:t>
      </w:r>
    </w:p>
    <w:p w14:paraId="33B7BFF1" w14:textId="683D3E7F" w:rsidR="00BA3CBC" w:rsidRPr="00610901" w:rsidRDefault="00BA3CBC" w:rsidP="00BA3CBC">
      <w:pPr>
        <w:pStyle w:val="RecommendationList1"/>
        <w:numPr>
          <w:ilvl w:val="0"/>
          <w:numId w:val="39"/>
        </w:numPr>
      </w:pPr>
      <w:r>
        <w:t>that there often is insufficient insight into used technology, especially legacy systems, with</w:t>
      </w:r>
      <w:r w:rsidR="003F25E3">
        <w:t>in</w:t>
      </w:r>
      <w:r>
        <w:t xml:space="preserve"> members environments</w:t>
      </w:r>
    </w:p>
    <w:p w14:paraId="2B4B40C4" w14:textId="13458D32" w:rsidR="006A2C86" w:rsidRDefault="00D67EAD" w:rsidP="006A2C86">
      <w:pPr>
        <w:pStyle w:val="RecommendationList1"/>
        <w:numPr>
          <w:ilvl w:val="0"/>
          <w:numId w:val="39"/>
        </w:numPr>
      </w:pPr>
      <w:r>
        <w:t>t</w:t>
      </w:r>
      <w:r w:rsidR="006A2C86">
        <w:t xml:space="preserve">hat there are many tools, publications, </w:t>
      </w:r>
      <w:r w:rsidR="00AD6F45">
        <w:t>standards,</w:t>
      </w:r>
      <w:r w:rsidR="006A2C86">
        <w:t xml:space="preserve"> and best practices available to address cyber security vulnerabilities, </w:t>
      </w:r>
      <w:r w:rsidR="00FF19FB">
        <w:t xml:space="preserve">risky </w:t>
      </w:r>
      <w:r w:rsidR="006A2C86">
        <w:t>processes and</w:t>
      </w:r>
      <w:r w:rsidR="00FF19FB">
        <w:t xml:space="preserve"> </w:t>
      </w:r>
      <w:r w:rsidR="006A2C86">
        <w:t>human behaviour</w:t>
      </w:r>
      <w:r w:rsidR="00FF19FB">
        <w:t>s</w:t>
      </w:r>
    </w:p>
    <w:p w14:paraId="65AD7AF7" w14:textId="3DC5D783" w:rsidR="00CB63F2" w:rsidRDefault="00D67EAD" w:rsidP="00CB63F2">
      <w:pPr>
        <w:pStyle w:val="RecommendationList1"/>
        <w:numPr>
          <w:ilvl w:val="0"/>
          <w:numId w:val="39"/>
        </w:numPr>
      </w:pPr>
      <w:r>
        <w:t>t</w:t>
      </w:r>
      <w:r w:rsidR="006A2C86">
        <w:t>hat specific technologies are used within the IALA domains for which there are no ready-to-use standards or best practices</w:t>
      </w:r>
      <w:r w:rsidR="00D57BF7">
        <w:t xml:space="preserve"> regarding cyber security</w:t>
      </w:r>
      <w:r w:rsidR="00CB63F2">
        <w:t>,</w:t>
      </w:r>
      <w:r w:rsidR="00CB63F2" w:rsidRPr="00CB63F2">
        <w:t xml:space="preserve"> and </w:t>
      </w:r>
    </w:p>
    <w:p w14:paraId="01006C3C" w14:textId="7EFA8ECC" w:rsidR="006A2C86" w:rsidRDefault="00CB63F2" w:rsidP="00CB63F2">
      <w:pPr>
        <w:pStyle w:val="RecommendationList1"/>
        <w:numPr>
          <w:ilvl w:val="0"/>
          <w:numId w:val="39"/>
        </w:numPr>
      </w:pPr>
      <w:r>
        <w:t xml:space="preserve">that the process of modernisation is often </w:t>
      </w:r>
      <w:r w:rsidRPr="00CB63F2">
        <w:t xml:space="preserve">lengthy </w:t>
      </w:r>
      <w:r>
        <w:t>and resource intensive.</w:t>
      </w:r>
    </w:p>
    <w:p w14:paraId="0844E2C9" w14:textId="77777777" w:rsidR="007D487F" w:rsidRDefault="007D487F" w:rsidP="007D487F">
      <w:pPr>
        <w:pStyle w:val="Noting"/>
      </w:pPr>
      <w:r>
        <w:rPr>
          <w:b/>
        </w:rPr>
        <w:t>RECOMMENDS</w:t>
      </w:r>
      <w:r w:rsidR="000A2C3E">
        <w:rPr>
          <w:b/>
        </w:rPr>
        <w:t>:</w:t>
      </w:r>
      <w:r>
        <w:t xml:space="preserve"> </w:t>
      </w:r>
    </w:p>
    <w:p w14:paraId="55BCFA35" w14:textId="77777777" w:rsidR="000A2C3E" w:rsidRDefault="00824978" w:rsidP="000A2C3E">
      <w:pPr>
        <w:pStyle w:val="RecommendationList1"/>
        <w:numPr>
          <w:ilvl w:val="0"/>
          <w:numId w:val="40"/>
        </w:numPr>
      </w:pPr>
      <w:r>
        <w:t>to improve cyber security awareness</w:t>
      </w:r>
    </w:p>
    <w:p w14:paraId="3FA7C729" w14:textId="77777777" w:rsidR="00BA288E" w:rsidRDefault="00BA288E" w:rsidP="00BA288E">
      <w:pPr>
        <w:pStyle w:val="RecommendationLista"/>
        <w:numPr>
          <w:ilvl w:val="1"/>
          <w:numId w:val="40"/>
        </w:numPr>
      </w:pPr>
      <w:r w:rsidRPr="00BD115B">
        <w:t>within IALA by providing practical technical examples and how such examples can be valuable for members, both in identifying their own cyber risks and in applying mitigation methods</w:t>
      </w:r>
    </w:p>
    <w:p w14:paraId="4DD7A9A5" w14:textId="106BA077" w:rsidR="0098789B" w:rsidRDefault="0008531A" w:rsidP="0098789B">
      <w:pPr>
        <w:pStyle w:val="RecommendationLista"/>
        <w:numPr>
          <w:ilvl w:val="1"/>
          <w:numId w:val="40"/>
        </w:numPr>
      </w:pPr>
      <w:r>
        <w:t>within the members organisations b</w:t>
      </w:r>
      <w:r w:rsidR="00362283">
        <w:t xml:space="preserve">y </w:t>
      </w:r>
      <w:r w:rsidR="00BA288E">
        <w:t>supporting the performance of cyber security functions by</w:t>
      </w:r>
      <w:r w:rsidR="00362283">
        <w:t xml:space="preserve"> </w:t>
      </w:r>
      <w:r w:rsidR="00AF79AC">
        <w:t xml:space="preserve">all personnel, </w:t>
      </w:r>
      <w:r w:rsidR="00156766">
        <w:t>including management</w:t>
      </w:r>
      <w:r w:rsidR="00BA288E">
        <w:t>, through appropriate means which may include</w:t>
      </w:r>
      <w:r w:rsidR="00BA288E" w:rsidRPr="00BA288E">
        <w:t xml:space="preserve"> </w:t>
      </w:r>
      <w:r w:rsidR="00635E4B">
        <w:t xml:space="preserve">policy development, </w:t>
      </w:r>
      <w:r w:rsidR="00BA288E">
        <w:t>training or exercises</w:t>
      </w:r>
    </w:p>
    <w:p w14:paraId="77155556" w14:textId="70117AE1" w:rsidR="000A2C3E" w:rsidRDefault="000A2C3E" w:rsidP="000A2C3E">
      <w:pPr>
        <w:pStyle w:val="RecommendationList1"/>
        <w:numPr>
          <w:ilvl w:val="0"/>
          <w:numId w:val="39"/>
        </w:numPr>
      </w:pPr>
      <w:r>
        <w:lastRenderedPageBreak/>
        <w:t xml:space="preserve">that </w:t>
      </w:r>
      <w:r w:rsidR="009F760B">
        <w:t>IALA members</w:t>
      </w:r>
      <w:r w:rsidR="000D4C89">
        <w:t xml:space="preserve"> </w:t>
      </w:r>
      <w:r w:rsidR="00075766">
        <w:t xml:space="preserve">develop or update </w:t>
      </w:r>
      <w:r w:rsidR="000D4C89">
        <w:t>t</w:t>
      </w:r>
      <w:r w:rsidR="00BA288E">
        <w:t>heir</w:t>
      </w:r>
      <w:r w:rsidR="000D4C89">
        <w:t xml:space="preserve"> risk management processes</w:t>
      </w:r>
      <w:r w:rsidR="00BD115B" w:rsidRPr="00BD115B">
        <w:t xml:space="preserve"> </w:t>
      </w:r>
      <w:r w:rsidR="00BD115B">
        <w:t>and perform risk assessments where necessary</w:t>
      </w:r>
      <w:r w:rsidR="004C44F6">
        <w:t xml:space="preserve">, with </w:t>
      </w:r>
      <w:r w:rsidR="00BA288E">
        <w:t>prioritization of</w:t>
      </w:r>
      <w:r w:rsidR="004C44F6">
        <w:t>:</w:t>
      </w:r>
    </w:p>
    <w:p w14:paraId="62A15AA9" w14:textId="77777777" w:rsidR="00BA288E" w:rsidRDefault="00BA288E" w:rsidP="004C44F6">
      <w:pPr>
        <w:pStyle w:val="RecommendationLista"/>
        <w:numPr>
          <w:ilvl w:val="1"/>
          <w:numId w:val="39"/>
        </w:numPr>
      </w:pPr>
      <w:r>
        <w:t>physical safety risks stemming from vulnerabilities in digital systems and data handling</w:t>
      </w:r>
    </w:p>
    <w:p w14:paraId="5372B675" w14:textId="77777777" w:rsidR="00BA288E" w:rsidRDefault="00BA288E" w:rsidP="00BA288E">
      <w:pPr>
        <w:pStyle w:val="RecommendationLista"/>
        <w:numPr>
          <w:ilvl w:val="1"/>
          <w:numId w:val="39"/>
        </w:numPr>
      </w:pPr>
      <w:r>
        <w:t>the estimation of impact, corruption or (accidental/deliberate) loss of critical systems or (corruption of) data following a cyber incident</w:t>
      </w:r>
    </w:p>
    <w:p w14:paraId="0877BBFB" w14:textId="60BBECC8" w:rsidR="004C44F6" w:rsidRDefault="004C44F6" w:rsidP="004C44F6">
      <w:pPr>
        <w:pStyle w:val="RecommendationLista"/>
        <w:numPr>
          <w:ilvl w:val="1"/>
          <w:numId w:val="39"/>
        </w:numPr>
      </w:pPr>
      <w:r>
        <w:t xml:space="preserve">equipment </w:t>
      </w:r>
      <w:r w:rsidR="00075766">
        <w:t xml:space="preserve">and data </w:t>
      </w:r>
      <w:r w:rsidR="007F6344">
        <w:t>receptive to vulnerabilities and cyber attacks</w:t>
      </w:r>
    </w:p>
    <w:p w14:paraId="3BD08ED9" w14:textId="5621E6AA" w:rsidR="000A2C3E" w:rsidRDefault="003F25E3" w:rsidP="000A2C3E">
      <w:pPr>
        <w:pStyle w:val="RecommendationList1"/>
        <w:numPr>
          <w:ilvl w:val="0"/>
          <w:numId w:val="39"/>
        </w:numPr>
      </w:pPr>
      <w:r>
        <w:t>t</w:t>
      </w:r>
      <w:r w:rsidR="00C8691F">
        <w:t xml:space="preserve">o </w:t>
      </w:r>
      <w:r w:rsidR="00BD115B">
        <w:t>amend</w:t>
      </w:r>
      <w:r w:rsidR="00C8691F">
        <w:t xml:space="preserve"> business continuity plans with </w:t>
      </w:r>
      <w:r>
        <w:t>cyber incident scenarios</w:t>
      </w:r>
      <w:r w:rsidR="00C31188">
        <w:t xml:space="preserve"> and </w:t>
      </w:r>
      <w:r w:rsidR="00DC350B">
        <w:t>mitigations as well as to develop incident response and - recovery plans</w:t>
      </w:r>
    </w:p>
    <w:p w14:paraId="4B04DD38" w14:textId="52CB4612" w:rsidR="000A2C3E" w:rsidRPr="00610901" w:rsidRDefault="00D16792" w:rsidP="000A2C3E">
      <w:pPr>
        <w:pStyle w:val="RecommendationList1"/>
        <w:numPr>
          <w:ilvl w:val="0"/>
          <w:numId w:val="39"/>
        </w:numPr>
      </w:pPr>
      <w:r>
        <w:t xml:space="preserve">that </w:t>
      </w:r>
      <w:r w:rsidR="00AE07B8">
        <w:t xml:space="preserve">regular inventories </w:t>
      </w:r>
      <w:r w:rsidR="00075766">
        <w:t xml:space="preserve">be </w:t>
      </w:r>
      <w:r w:rsidR="00AE07B8">
        <w:t>performed, i</w:t>
      </w:r>
      <w:r w:rsidR="002E49F8">
        <w:t>ncluding a risk assessment per (type of) system or technology</w:t>
      </w:r>
      <w:r w:rsidR="00075766">
        <w:t xml:space="preserve"> used</w:t>
      </w:r>
      <w:r w:rsidR="007C3284">
        <w:t>, with due consideration to the</w:t>
      </w:r>
      <w:r w:rsidR="00A43207">
        <w:t xml:space="preserve"> interconnections with other systems and data sources</w:t>
      </w:r>
      <w:r w:rsidR="007076E5">
        <w:t xml:space="preserve">. </w:t>
      </w:r>
      <w:r w:rsidR="007076E5" w:rsidRPr="00AD6F45">
        <w:t xml:space="preserve">Suggested methods are </w:t>
      </w:r>
      <w:r w:rsidR="003267CA" w:rsidRPr="00AD6F45">
        <w:t xml:space="preserve">identified in </w:t>
      </w:r>
      <w:r w:rsidR="00AD6F45" w:rsidRPr="00AD6F45">
        <w:t>Annex</w:t>
      </w:r>
      <w:r w:rsidR="00AD6F45">
        <w:t xml:space="preserve"> A</w:t>
      </w:r>
    </w:p>
    <w:p w14:paraId="14A784A3" w14:textId="0DCB41AA" w:rsidR="000A2C3E" w:rsidRDefault="00A01B93" w:rsidP="000A2C3E">
      <w:pPr>
        <w:pStyle w:val="RecommendationList1"/>
        <w:numPr>
          <w:ilvl w:val="0"/>
          <w:numId w:val="39"/>
        </w:numPr>
      </w:pPr>
      <w:r>
        <w:t xml:space="preserve">to </w:t>
      </w:r>
      <w:r w:rsidR="007C3284">
        <w:t>adopt</w:t>
      </w:r>
      <w:r w:rsidR="007076E5">
        <w:t xml:space="preserve"> </w:t>
      </w:r>
      <w:r w:rsidR="007C3284">
        <w:t>appropriate</w:t>
      </w:r>
      <w:r w:rsidR="002B538A">
        <w:t xml:space="preserve"> industry standard</w:t>
      </w:r>
      <w:r w:rsidR="00075766">
        <w:t>s</w:t>
      </w:r>
      <w:r w:rsidR="002B538A">
        <w:t xml:space="preserve"> </w:t>
      </w:r>
      <w:r>
        <w:t>for managing cyber risk and/or apply best practices</w:t>
      </w:r>
      <w:r w:rsidR="009C7DA3">
        <w:t xml:space="preserve">. </w:t>
      </w:r>
      <w:r w:rsidR="003A6E61">
        <w:t xml:space="preserve">In particular, the concept of “security by design” should be practiced. </w:t>
      </w:r>
      <w:r w:rsidR="003A6E61">
        <w:br/>
      </w:r>
      <w:r w:rsidR="009C7DA3">
        <w:t xml:space="preserve">Suggestions for </w:t>
      </w:r>
      <w:r w:rsidR="007C3284">
        <w:t xml:space="preserve">appropriate </w:t>
      </w:r>
      <w:r w:rsidR="009C7DA3">
        <w:t xml:space="preserve">standards and best practices are </w:t>
      </w:r>
      <w:r w:rsidR="00AD6F45">
        <w:t>summarised in Annex A</w:t>
      </w:r>
    </w:p>
    <w:p w14:paraId="79982C24" w14:textId="1840B9AC" w:rsidR="000A2C3E" w:rsidRDefault="00A67B28" w:rsidP="000A2C3E">
      <w:pPr>
        <w:pStyle w:val="RecommendationList1"/>
        <w:numPr>
          <w:ilvl w:val="0"/>
          <w:numId w:val="39"/>
        </w:numPr>
      </w:pPr>
      <w:r>
        <w:t xml:space="preserve">to </w:t>
      </w:r>
      <w:r w:rsidR="006A7A76">
        <w:t>implement</w:t>
      </w:r>
      <w:r>
        <w:t xml:space="preserve"> </w:t>
      </w:r>
      <w:r w:rsidR="00E17CC1">
        <w:t xml:space="preserve">protective measures or processes for </w:t>
      </w:r>
      <w:r w:rsidR="00075766">
        <w:t>all AtoN services and technologies including VTS.</w:t>
      </w:r>
    </w:p>
    <w:p w14:paraId="58A32F32" w14:textId="0386998F" w:rsidR="007E3D6C" w:rsidRPr="007E3D6C" w:rsidRDefault="00B22604" w:rsidP="007E3D6C">
      <w:pPr>
        <w:pStyle w:val="RecommendationList1"/>
        <w:numPr>
          <w:ilvl w:val="0"/>
          <w:numId w:val="39"/>
        </w:numPr>
      </w:pPr>
      <w:r>
        <w:t>t</w:t>
      </w:r>
      <w:r w:rsidR="007E3D6C" w:rsidRPr="007E3D6C">
        <w:t xml:space="preserve">hat IALA members work towards the goal of ensuring all data in the IALA domain is provided with a means </w:t>
      </w:r>
      <w:r w:rsidR="007D4C48">
        <w:t>to authenticate the data</w:t>
      </w:r>
      <w:r w:rsidR="007E3D6C">
        <w:t xml:space="preserve">, </w:t>
      </w:r>
      <w:r>
        <w:t xml:space="preserve">thereby </w:t>
      </w:r>
      <w:r w:rsidR="007E3D6C">
        <w:t xml:space="preserve">allowing the user to determine </w:t>
      </w:r>
      <w:r>
        <w:t xml:space="preserve">if </w:t>
      </w:r>
      <w:r w:rsidR="007E3D6C">
        <w:t>data originates from a legitimate source</w:t>
      </w:r>
      <w:r w:rsidR="007E3D6C" w:rsidRPr="007E3D6C">
        <w:t xml:space="preserve">. </w:t>
      </w:r>
    </w:p>
    <w:p w14:paraId="6A4284F9" w14:textId="77777777" w:rsidR="007E3D6C" w:rsidRDefault="007E3D6C" w:rsidP="007B35EE">
      <w:pPr>
        <w:pStyle w:val="RecommendationList1"/>
        <w:numPr>
          <w:ilvl w:val="0"/>
          <w:numId w:val="0"/>
        </w:numPr>
        <w:ind w:left="1134" w:hanging="567"/>
      </w:pPr>
    </w:p>
    <w:p w14:paraId="5DE2537E" w14:textId="061FB02A" w:rsidR="001B7940" w:rsidRDefault="00A326AC" w:rsidP="001B7940">
      <w:pPr>
        <w:pStyle w:val="Noting"/>
      </w:pPr>
      <w:r>
        <w:rPr>
          <w:b/>
        </w:rPr>
        <w:t>INVITES</w:t>
      </w:r>
      <w:r w:rsidR="001B7940" w:rsidRPr="00405755">
        <w:t xml:space="preserve"> </w:t>
      </w:r>
      <w:r w:rsidRPr="00A326AC">
        <w:t>Members and marine aids to navigation authorities to implement the provisions of the Recommendati</w:t>
      </w:r>
      <w:r>
        <w:t>on</w:t>
      </w:r>
      <w:r w:rsidR="001B7940" w:rsidRPr="00405755">
        <w:t>,</w:t>
      </w:r>
    </w:p>
    <w:p w14:paraId="27FB36CA" w14:textId="702DACC1" w:rsidR="006A7A76" w:rsidRPr="00A326AC" w:rsidRDefault="00A326AC" w:rsidP="00AD6F45">
      <w:pPr>
        <w:pStyle w:val="Noting"/>
      </w:pPr>
      <w:r>
        <w:rPr>
          <w:b/>
        </w:rPr>
        <w:t>REQUESTS</w:t>
      </w:r>
      <w:r>
        <w:t xml:space="preserve"> </w:t>
      </w:r>
      <w:r w:rsidRPr="007B35EE">
        <w:t xml:space="preserve">the </w:t>
      </w:r>
      <w:r w:rsidR="007B35EE" w:rsidRPr="007B35EE">
        <w:t>ARM</w:t>
      </w:r>
      <w:r w:rsidR="00C90DAD" w:rsidRPr="007B35EE">
        <w:t xml:space="preserve"> committee</w:t>
      </w:r>
      <w:r w:rsidRPr="00A326AC">
        <w:t xml:space="preserve"> to keep the Recommendation under review and to propose </w:t>
      </w:r>
      <w:r w:rsidR="00320C7A" w:rsidRPr="00A326AC">
        <w:t>amendments,</w:t>
      </w:r>
      <w:r w:rsidRPr="00A326AC">
        <w:t xml:space="preserve"> as necessar</w:t>
      </w:r>
      <w:r>
        <w:t>y</w:t>
      </w:r>
      <w:r w:rsidR="00320A41">
        <w:t>.</w:t>
      </w:r>
    </w:p>
    <w:bookmarkEnd w:id="15"/>
    <w:p w14:paraId="7C93756A" w14:textId="77777777" w:rsidR="006C3466" w:rsidRDefault="006C3466" w:rsidP="009333FB">
      <w:pPr>
        <w:pStyle w:val="RecommendationListatext"/>
      </w:pPr>
    </w:p>
    <w:p w14:paraId="400C4C8F" w14:textId="77777777" w:rsidR="006C3466" w:rsidRPr="00AA235F" w:rsidRDefault="006C3466" w:rsidP="009333FB">
      <w:pPr>
        <w:pStyle w:val="RecommendationListatext"/>
        <w:sectPr w:rsidR="006C3466" w:rsidRPr="00AA235F" w:rsidSect="0083218D">
          <w:headerReference w:type="even" r:id="rId19"/>
          <w:headerReference w:type="default" r:id="rId20"/>
          <w:headerReference w:type="first" r:id="rId21"/>
          <w:pgSz w:w="11906" w:h="16838" w:code="9"/>
          <w:pgMar w:top="567" w:right="794" w:bottom="567" w:left="907" w:header="850" w:footer="850" w:gutter="0"/>
          <w:cols w:space="708"/>
          <w:docGrid w:linePitch="360"/>
        </w:sectPr>
      </w:pPr>
    </w:p>
    <w:p w14:paraId="32E1D6E7" w14:textId="77777777" w:rsidR="00A64B1A" w:rsidRPr="0006154F" w:rsidRDefault="007D487F" w:rsidP="0006154F">
      <w:pPr>
        <w:pStyle w:val="AnnexContents"/>
      </w:pPr>
      <w:r>
        <w:lastRenderedPageBreak/>
        <w:t xml:space="preserve">Annex </w:t>
      </w:r>
      <w:r w:rsidR="008904CE">
        <w:t>Contents</w:t>
      </w:r>
    </w:p>
    <w:p w14:paraId="23D6597E" w14:textId="687274F3" w:rsidR="00806D52" w:rsidRDefault="001879FE">
      <w:pPr>
        <w:pStyle w:val="Inhopg1"/>
        <w:rPr>
          <w:b w:val="0"/>
          <w:caps w:val="0"/>
          <w:color w:val="auto"/>
          <w:lang w:val="nl-NL" w:eastAsia="nl-NL"/>
        </w:rPr>
      </w:pPr>
      <w:r>
        <w:rPr>
          <w:b w:val="0"/>
          <w:caps w:val="0"/>
          <w:color w:val="009FDF"/>
        </w:rPr>
        <w:fldChar w:fldCharType="begin"/>
      </w:r>
      <w:r>
        <w:rPr>
          <w:b w:val="0"/>
          <w:caps w:val="0"/>
          <w:color w:val="009FDF"/>
        </w:rPr>
        <w:instrText xml:space="preserve"> TOC \o "1-3" \h \z \t "Appendix title Head 1,1,Annex title Head 1,1" </w:instrText>
      </w:r>
      <w:r>
        <w:rPr>
          <w:b w:val="0"/>
          <w:caps w:val="0"/>
          <w:color w:val="009FDF"/>
        </w:rPr>
        <w:fldChar w:fldCharType="separate"/>
      </w:r>
      <w:hyperlink w:anchor="_Toc115284467" w:history="1">
        <w:r w:rsidR="00806D52" w:rsidRPr="00655FAC">
          <w:rPr>
            <w:rStyle w:val="Hyperlink"/>
          </w:rPr>
          <w:t>1.</w:t>
        </w:r>
        <w:r w:rsidR="00806D52">
          <w:rPr>
            <w:b w:val="0"/>
            <w:caps w:val="0"/>
            <w:color w:val="auto"/>
            <w:lang w:val="nl-NL" w:eastAsia="nl-NL"/>
          </w:rPr>
          <w:tab/>
        </w:r>
        <w:r w:rsidR="00806D52" w:rsidRPr="00655FAC">
          <w:rPr>
            <w:rStyle w:val="Hyperlink"/>
          </w:rPr>
          <w:t>Introduction</w:t>
        </w:r>
        <w:r w:rsidR="00806D52">
          <w:rPr>
            <w:webHidden/>
          </w:rPr>
          <w:tab/>
        </w:r>
        <w:r w:rsidR="00806D52">
          <w:rPr>
            <w:webHidden/>
          </w:rPr>
          <w:fldChar w:fldCharType="begin"/>
        </w:r>
        <w:r w:rsidR="00806D52">
          <w:rPr>
            <w:webHidden/>
          </w:rPr>
          <w:instrText xml:space="preserve"> PAGEREF _Toc115284467 \h </w:instrText>
        </w:r>
        <w:r w:rsidR="00806D52">
          <w:rPr>
            <w:webHidden/>
          </w:rPr>
        </w:r>
        <w:r w:rsidR="00806D52">
          <w:rPr>
            <w:webHidden/>
          </w:rPr>
          <w:fldChar w:fldCharType="separate"/>
        </w:r>
        <w:r w:rsidR="00806D52">
          <w:rPr>
            <w:webHidden/>
          </w:rPr>
          <w:t>6</w:t>
        </w:r>
        <w:r w:rsidR="00806D52">
          <w:rPr>
            <w:webHidden/>
          </w:rPr>
          <w:fldChar w:fldCharType="end"/>
        </w:r>
      </w:hyperlink>
    </w:p>
    <w:p w14:paraId="713401D9" w14:textId="17BE4642" w:rsidR="00806D52" w:rsidRDefault="00000000">
      <w:pPr>
        <w:pStyle w:val="Inhopg1"/>
        <w:rPr>
          <w:b w:val="0"/>
          <w:caps w:val="0"/>
          <w:color w:val="auto"/>
          <w:lang w:val="nl-NL" w:eastAsia="nl-NL"/>
        </w:rPr>
      </w:pPr>
      <w:hyperlink w:anchor="_Toc115284468" w:history="1">
        <w:r w:rsidR="00806D52" w:rsidRPr="00655FAC">
          <w:rPr>
            <w:rStyle w:val="Hyperlink"/>
          </w:rPr>
          <w:t>2.</w:t>
        </w:r>
        <w:r w:rsidR="00806D52">
          <w:rPr>
            <w:b w:val="0"/>
            <w:caps w:val="0"/>
            <w:color w:val="auto"/>
            <w:lang w:val="nl-NL" w:eastAsia="nl-NL"/>
          </w:rPr>
          <w:tab/>
        </w:r>
        <w:r w:rsidR="00806D52" w:rsidRPr="00655FAC">
          <w:rPr>
            <w:rStyle w:val="Hyperlink"/>
          </w:rPr>
          <w:t>available standards and BEST PRACTICES</w:t>
        </w:r>
        <w:r w:rsidR="00806D52">
          <w:rPr>
            <w:webHidden/>
          </w:rPr>
          <w:tab/>
        </w:r>
        <w:r w:rsidR="00806D52">
          <w:rPr>
            <w:webHidden/>
          </w:rPr>
          <w:fldChar w:fldCharType="begin"/>
        </w:r>
        <w:r w:rsidR="00806D52">
          <w:rPr>
            <w:webHidden/>
          </w:rPr>
          <w:instrText xml:space="preserve"> PAGEREF _Toc115284468 \h </w:instrText>
        </w:r>
        <w:r w:rsidR="00806D52">
          <w:rPr>
            <w:webHidden/>
          </w:rPr>
        </w:r>
        <w:r w:rsidR="00806D52">
          <w:rPr>
            <w:webHidden/>
          </w:rPr>
          <w:fldChar w:fldCharType="separate"/>
        </w:r>
        <w:r w:rsidR="00806D52">
          <w:rPr>
            <w:webHidden/>
          </w:rPr>
          <w:t>6</w:t>
        </w:r>
        <w:r w:rsidR="00806D52">
          <w:rPr>
            <w:webHidden/>
          </w:rPr>
          <w:fldChar w:fldCharType="end"/>
        </w:r>
      </w:hyperlink>
    </w:p>
    <w:p w14:paraId="7337E22E" w14:textId="0C915224" w:rsidR="00806D52" w:rsidRDefault="00000000">
      <w:pPr>
        <w:pStyle w:val="Inhopg2"/>
        <w:rPr>
          <w:color w:val="auto"/>
          <w:sz w:val="24"/>
          <w:lang w:val="nl-NL" w:eastAsia="nl-NL"/>
        </w:rPr>
      </w:pPr>
      <w:hyperlink w:anchor="_Toc115284469" w:history="1">
        <w:r w:rsidR="00806D52" w:rsidRPr="00655FAC">
          <w:rPr>
            <w:rStyle w:val="Hyperlink"/>
          </w:rPr>
          <w:t>2.1.</w:t>
        </w:r>
        <w:r w:rsidR="00806D52">
          <w:rPr>
            <w:color w:val="auto"/>
            <w:sz w:val="24"/>
            <w:lang w:val="nl-NL" w:eastAsia="nl-NL"/>
          </w:rPr>
          <w:tab/>
        </w:r>
        <w:r w:rsidR="00806D52" w:rsidRPr="00655FAC">
          <w:rPr>
            <w:rStyle w:val="Hyperlink"/>
          </w:rPr>
          <w:t>Generic / IT</w:t>
        </w:r>
        <w:r w:rsidR="00806D52">
          <w:rPr>
            <w:webHidden/>
          </w:rPr>
          <w:tab/>
        </w:r>
        <w:r w:rsidR="00806D52">
          <w:rPr>
            <w:webHidden/>
          </w:rPr>
          <w:fldChar w:fldCharType="begin"/>
        </w:r>
        <w:r w:rsidR="00806D52">
          <w:rPr>
            <w:webHidden/>
          </w:rPr>
          <w:instrText xml:space="preserve"> PAGEREF _Toc115284469 \h </w:instrText>
        </w:r>
        <w:r w:rsidR="00806D52">
          <w:rPr>
            <w:webHidden/>
          </w:rPr>
        </w:r>
        <w:r w:rsidR="00806D52">
          <w:rPr>
            <w:webHidden/>
          </w:rPr>
          <w:fldChar w:fldCharType="separate"/>
        </w:r>
        <w:r w:rsidR="00806D52">
          <w:rPr>
            <w:webHidden/>
          </w:rPr>
          <w:t>6</w:t>
        </w:r>
        <w:r w:rsidR="00806D52">
          <w:rPr>
            <w:webHidden/>
          </w:rPr>
          <w:fldChar w:fldCharType="end"/>
        </w:r>
      </w:hyperlink>
    </w:p>
    <w:p w14:paraId="41ED04C2" w14:textId="200E3B46" w:rsidR="00806D52" w:rsidRDefault="00000000">
      <w:pPr>
        <w:pStyle w:val="Inhopg2"/>
        <w:rPr>
          <w:color w:val="auto"/>
          <w:sz w:val="24"/>
          <w:lang w:val="nl-NL" w:eastAsia="nl-NL"/>
        </w:rPr>
      </w:pPr>
      <w:hyperlink w:anchor="_Toc115284470" w:history="1">
        <w:r w:rsidR="00806D52" w:rsidRPr="00655FAC">
          <w:rPr>
            <w:rStyle w:val="Hyperlink"/>
          </w:rPr>
          <w:t>2.2.</w:t>
        </w:r>
        <w:r w:rsidR="00806D52">
          <w:rPr>
            <w:color w:val="auto"/>
            <w:sz w:val="24"/>
            <w:lang w:val="nl-NL" w:eastAsia="nl-NL"/>
          </w:rPr>
          <w:tab/>
        </w:r>
        <w:r w:rsidR="00806D52" w:rsidRPr="00655FAC">
          <w:rPr>
            <w:rStyle w:val="Hyperlink"/>
          </w:rPr>
          <w:t>Operational technology (OT)</w:t>
        </w:r>
        <w:r w:rsidR="00806D52">
          <w:rPr>
            <w:webHidden/>
          </w:rPr>
          <w:tab/>
        </w:r>
        <w:r w:rsidR="00806D52">
          <w:rPr>
            <w:webHidden/>
          </w:rPr>
          <w:fldChar w:fldCharType="begin"/>
        </w:r>
        <w:r w:rsidR="00806D52">
          <w:rPr>
            <w:webHidden/>
          </w:rPr>
          <w:instrText xml:space="preserve"> PAGEREF _Toc115284470 \h </w:instrText>
        </w:r>
        <w:r w:rsidR="00806D52">
          <w:rPr>
            <w:webHidden/>
          </w:rPr>
        </w:r>
        <w:r w:rsidR="00806D52">
          <w:rPr>
            <w:webHidden/>
          </w:rPr>
          <w:fldChar w:fldCharType="separate"/>
        </w:r>
        <w:r w:rsidR="00806D52">
          <w:rPr>
            <w:webHidden/>
          </w:rPr>
          <w:t>6</w:t>
        </w:r>
        <w:r w:rsidR="00806D52">
          <w:rPr>
            <w:webHidden/>
          </w:rPr>
          <w:fldChar w:fldCharType="end"/>
        </w:r>
      </w:hyperlink>
    </w:p>
    <w:p w14:paraId="3CDC5EAB" w14:textId="73DE811D" w:rsidR="00806D52" w:rsidRDefault="00000000">
      <w:pPr>
        <w:pStyle w:val="Inhopg2"/>
        <w:rPr>
          <w:color w:val="auto"/>
          <w:sz w:val="24"/>
          <w:lang w:val="nl-NL" w:eastAsia="nl-NL"/>
        </w:rPr>
      </w:pPr>
      <w:hyperlink w:anchor="_Toc115284471" w:history="1">
        <w:r w:rsidR="00806D52" w:rsidRPr="00655FAC">
          <w:rPr>
            <w:rStyle w:val="Hyperlink"/>
          </w:rPr>
          <w:t>2.3.</w:t>
        </w:r>
        <w:r w:rsidR="00806D52">
          <w:rPr>
            <w:color w:val="auto"/>
            <w:sz w:val="24"/>
            <w:lang w:val="nl-NL" w:eastAsia="nl-NL"/>
          </w:rPr>
          <w:tab/>
        </w:r>
        <w:r w:rsidR="00806D52" w:rsidRPr="00655FAC">
          <w:rPr>
            <w:rStyle w:val="Hyperlink"/>
          </w:rPr>
          <w:t>for the maritime domain</w:t>
        </w:r>
        <w:r w:rsidR="00806D52">
          <w:rPr>
            <w:webHidden/>
          </w:rPr>
          <w:tab/>
        </w:r>
        <w:r w:rsidR="00806D52">
          <w:rPr>
            <w:webHidden/>
          </w:rPr>
          <w:fldChar w:fldCharType="begin"/>
        </w:r>
        <w:r w:rsidR="00806D52">
          <w:rPr>
            <w:webHidden/>
          </w:rPr>
          <w:instrText xml:space="preserve"> PAGEREF _Toc115284471 \h </w:instrText>
        </w:r>
        <w:r w:rsidR="00806D52">
          <w:rPr>
            <w:webHidden/>
          </w:rPr>
        </w:r>
        <w:r w:rsidR="00806D52">
          <w:rPr>
            <w:webHidden/>
          </w:rPr>
          <w:fldChar w:fldCharType="separate"/>
        </w:r>
        <w:r w:rsidR="00806D52">
          <w:rPr>
            <w:webHidden/>
          </w:rPr>
          <w:t>6</w:t>
        </w:r>
        <w:r w:rsidR="00806D52">
          <w:rPr>
            <w:webHidden/>
          </w:rPr>
          <w:fldChar w:fldCharType="end"/>
        </w:r>
      </w:hyperlink>
    </w:p>
    <w:p w14:paraId="79406630" w14:textId="6D2897F1" w:rsidR="005A19E9" w:rsidRDefault="001879FE" w:rsidP="005A19E9">
      <w:pPr>
        <w:pStyle w:val="Plattetekst"/>
      </w:pPr>
      <w:r>
        <w:rPr>
          <w:rFonts w:eastAsiaTheme="minorEastAsia"/>
          <w:b/>
          <w:caps/>
          <w:noProof/>
          <w:color w:val="009FDF"/>
          <w:sz w:val="24"/>
          <w:szCs w:val="24"/>
          <w:lang w:eastAsia="en-GB"/>
        </w:rPr>
        <w:fldChar w:fldCharType="end"/>
      </w:r>
    </w:p>
    <w:p w14:paraId="1740482B" w14:textId="2E64B229" w:rsidR="005A19E9" w:rsidRDefault="005A19E9" w:rsidP="005A19E9">
      <w:pPr>
        <w:pStyle w:val="Plattetekst"/>
      </w:pPr>
    </w:p>
    <w:p w14:paraId="181D5E68" w14:textId="77777777" w:rsidR="00995229" w:rsidRDefault="00995229" w:rsidP="00FB1C7E">
      <w:pPr>
        <w:pStyle w:val="Plattetekst"/>
        <w:sectPr w:rsidR="00995229" w:rsidSect="0083218D">
          <w:headerReference w:type="even" r:id="rId22"/>
          <w:headerReference w:type="first" r:id="rId23"/>
          <w:pgSz w:w="11906" w:h="16838" w:code="9"/>
          <w:pgMar w:top="567" w:right="794" w:bottom="567" w:left="907" w:header="850" w:footer="850" w:gutter="0"/>
          <w:cols w:space="708"/>
          <w:docGrid w:linePitch="360"/>
        </w:sectPr>
      </w:pPr>
    </w:p>
    <w:p w14:paraId="39BB8BE1" w14:textId="7AB47D89" w:rsidR="007D487F" w:rsidRDefault="007D487F" w:rsidP="00174347">
      <w:pPr>
        <w:pStyle w:val="AnnextitleHead1"/>
      </w:pPr>
    </w:p>
    <w:p w14:paraId="6AF2173E" w14:textId="7204FEAF" w:rsidR="005A19E9" w:rsidRDefault="009D016E" w:rsidP="00CE2A1E">
      <w:pPr>
        <w:pStyle w:val="Kop1"/>
      </w:pPr>
      <w:bookmarkStart w:id="17" w:name="_Toc115284467"/>
      <w:r>
        <w:t>Introduction</w:t>
      </w:r>
      <w:bookmarkEnd w:id="17"/>
    </w:p>
    <w:p w14:paraId="6472A3ED" w14:textId="77777777" w:rsidR="009D016E" w:rsidRPr="009D016E" w:rsidRDefault="009D016E" w:rsidP="009D016E">
      <w:pPr>
        <w:pStyle w:val="Heading1separatationline"/>
        <w:rPr>
          <w:lang w:eastAsia="en-GB"/>
        </w:rPr>
      </w:pPr>
    </w:p>
    <w:p w14:paraId="4E114EBB" w14:textId="12648025" w:rsidR="004129A5" w:rsidRDefault="004129A5" w:rsidP="004129A5">
      <w:pPr>
        <w:pStyle w:val="Plattetekst"/>
      </w:pPr>
      <w:bookmarkStart w:id="18" w:name="_Hlk59195931"/>
      <w:r>
        <w:t>Cyber security is a relevant topic for all uses of digital technology, not only within IALA but everywhere around us. It is not an add-on technology, nor can it be handled separately from any work on digital technologies; it should be incorporated in all technology, process, and human behaviour.</w:t>
      </w:r>
    </w:p>
    <w:p w14:paraId="50B3C2CC" w14:textId="7A1499FF" w:rsidR="004129A5" w:rsidRDefault="004129A5" w:rsidP="004129A5">
      <w:pPr>
        <w:pStyle w:val="Plattetekst"/>
      </w:pPr>
      <w:r>
        <w:t>Because of the broad spectrum of cyber security, many industry standards and best practices are available to address technical weaknesses, processes, and awareness in the IALA domains Maritime Services in the Context of e-Navigation and AtoN including VTS.</w:t>
      </w:r>
    </w:p>
    <w:p w14:paraId="1F6B6E86" w14:textId="77777777" w:rsidR="004129A5" w:rsidRDefault="004129A5" w:rsidP="004129A5">
      <w:pPr>
        <w:pStyle w:val="Plattetekst"/>
      </w:pPr>
    </w:p>
    <w:p w14:paraId="1B44E1D4" w14:textId="092E6346" w:rsidR="004129A5" w:rsidRPr="00F55AD7" w:rsidRDefault="004129A5" w:rsidP="004129A5">
      <w:pPr>
        <w:pStyle w:val="Kop1"/>
        <w:numPr>
          <w:ilvl w:val="0"/>
          <w:numId w:val="31"/>
        </w:numPr>
      </w:pPr>
      <w:bookmarkStart w:id="19" w:name="_Toc98510491"/>
      <w:bookmarkStart w:id="20" w:name="_Toc115284468"/>
      <w:r>
        <w:t xml:space="preserve">available standards and </w:t>
      </w:r>
      <w:bookmarkEnd w:id="19"/>
      <w:r>
        <w:t>BEST PRACTICES</w:t>
      </w:r>
      <w:bookmarkEnd w:id="20"/>
    </w:p>
    <w:p w14:paraId="3C985410" w14:textId="77777777" w:rsidR="004129A5" w:rsidRPr="00F55AD7" w:rsidRDefault="004129A5" w:rsidP="004129A5">
      <w:pPr>
        <w:pStyle w:val="Heading1separationline"/>
      </w:pPr>
    </w:p>
    <w:p w14:paraId="3ADDBFAE" w14:textId="0C890F88" w:rsidR="004129A5" w:rsidRPr="00E04E4B" w:rsidRDefault="004129A5" w:rsidP="004129A5">
      <w:pPr>
        <w:rPr>
          <w:sz w:val="22"/>
        </w:rPr>
      </w:pPr>
      <w:r w:rsidRPr="00E04E4B">
        <w:rPr>
          <w:sz w:val="22"/>
        </w:rPr>
        <w:t xml:space="preserve">The </w:t>
      </w:r>
      <w:r>
        <w:rPr>
          <w:sz w:val="22"/>
        </w:rPr>
        <w:t>IALA workshop on cyber security, held virtually in November 2021, produced a list of available standards for adoption by IALA members. The workshop report elaborates on these standards, and they are summarized below.</w:t>
      </w:r>
    </w:p>
    <w:p w14:paraId="680F5631" w14:textId="77777777" w:rsidR="004129A5" w:rsidRDefault="004129A5" w:rsidP="004129A5">
      <w:pPr>
        <w:pStyle w:val="Kop2"/>
        <w:numPr>
          <w:ilvl w:val="1"/>
          <w:numId w:val="31"/>
        </w:numPr>
      </w:pPr>
      <w:bookmarkStart w:id="21" w:name="_Toc98510492"/>
      <w:bookmarkStart w:id="22" w:name="_Toc115284469"/>
      <w:r>
        <w:t>Generic / IT</w:t>
      </w:r>
      <w:bookmarkEnd w:id="21"/>
      <w:bookmarkEnd w:id="22"/>
    </w:p>
    <w:p w14:paraId="2F6A89CB" w14:textId="77777777" w:rsidR="004129A5" w:rsidRDefault="004129A5" w:rsidP="004129A5">
      <w:pPr>
        <w:pStyle w:val="Heading2separationline"/>
      </w:pPr>
    </w:p>
    <w:p w14:paraId="2534EB1E" w14:textId="53F20C64" w:rsidR="004129A5" w:rsidRPr="005F0617" w:rsidRDefault="004129A5" w:rsidP="004129A5">
      <w:pPr>
        <w:pStyle w:val="Lijstalinea"/>
        <w:numPr>
          <w:ilvl w:val="0"/>
          <w:numId w:val="42"/>
        </w:numPr>
        <w:rPr>
          <w:sz w:val="22"/>
        </w:rPr>
      </w:pPr>
      <w:r w:rsidRPr="005F0617">
        <w:rPr>
          <w:sz w:val="22"/>
        </w:rPr>
        <w:t>ISO</w:t>
      </w:r>
      <w:ins w:id="23" w:author="Martijn Ebben" w:date="2022-10-25T09:25:00Z">
        <w:r w:rsidR="009C6A6A">
          <w:rPr>
            <w:sz w:val="22"/>
          </w:rPr>
          <w:t>/IEC</w:t>
        </w:r>
      </w:ins>
      <w:r w:rsidRPr="005F0617">
        <w:rPr>
          <w:sz w:val="22"/>
        </w:rPr>
        <w:t xml:space="preserve"> 2700</w:t>
      </w:r>
      <w:r>
        <w:rPr>
          <w:sz w:val="22"/>
        </w:rPr>
        <w:t>1</w:t>
      </w:r>
      <w:r w:rsidRPr="005F0617">
        <w:rPr>
          <w:sz w:val="22"/>
        </w:rPr>
        <w:t xml:space="preserve"> series</w:t>
      </w:r>
      <w:ins w:id="24" w:author="Martijn Ebben" w:date="2022-10-25T09:40:00Z">
        <w:r w:rsidR="00804B67">
          <w:rPr>
            <w:sz w:val="22"/>
          </w:rPr>
          <w:t xml:space="preserve">: </w:t>
        </w:r>
      </w:ins>
      <w:del w:id="25" w:author="Martijn Ebben" w:date="2022-10-25T09:40:00Z">
        <w:r w:rsidR="009C6A6A" w:rsidDel="00804B67">
          <w:rPr>
            <w:sz w:val="22"/>
          </w:rPr>
          <w:delText xml:space="preserve"> </w:delText>
        </w:r>
      </w:del>
      <w:ins w:id="26" w:author="Martijn Ebben" w:date="2022-10-25T09:23:00Z">
        <w:r w:rsidR="009C6A6A">
          <w:rPr>
            <w:sz w:val="22"/>
          </w:rPr>
          <w:t xml:space="preserve">IT </w:t>
        </w:r>
      </w:ins>
      <w:ins w:id="27" w:author="Martijn Ebben" w:date="2022-10-25T09:41:00Z">
        <w:r w:rsidR="00804B67">
          <w:rPr>
            <w:sz w:val="22"/>
          </w:rPr>
          <w:t>I</w:t>
        </w:r>
      </w:ins>
      <w:ins w:id="28" w:author="Martijn Ebben" w:date="2022-10-25T09:23:00Z">
        <w:r w:rsidR="009C6A6A">
          <w:rPr>
            <w:sz w:val="22"/>
          </w:rPr>
          <w:t xml:space="preserve">nformation </w:t>
        </w:r>
      </w:ins>
      <w:ins w:id="29" w:author="Martijn Ebben" w:date="2022-10-25T09:41:00Z">
        <w:r w:rsidR="00804B67">
          <w:rPr>
            <w:sz w:val="22"/>
          </w:rPr>
          <w:t>S</w:t>
        </w:r>
      </w:ins>
      <w:ins w:id="30" w:author="Martijn Ebben" w:date="2022-10-25T09:24:00Z">
        <w:r w:rsidR="009C6A6A">
          <w:rPr>
            <w:sz w:val="22"/>
          </w:rPr>
          <w:t xml:space="preserve">ecurity </w:t>
        </w:r>
      </w:ins>
      <w:ins w:id="31" w:author="Martijn Ebben" w:date="2022-10-25T09:42:00Z">
        <w:r w:rsidR="00804B67">
          <w:rPr>
            <w:sz w:val="22"/>
          </w:rPr>
          <w:t xml:space="preserve">and Privacy </w:t>
        </w:r>
      </w:ins>
      <w:ins w:id="32" w:author="Martijn Ebben" w:date="2022-10-25T09:41:00Z">
        <w:r w:rsidR="00804B67">
          <w:rPr>
            <w:sz w:val="22"/>
          </w:rPr>
          <w:t>M</w:t>
        </w:r>
      </w:ins>
      <w:ins w:id="33" w:author="Martijn Ebben" w:date="2022-10-25T09:24:00Z">
        <w:r w:rsidR="009C6A6A">
          <w:rPr>
            <w:sz w:val="22"/>
          </w:rPr>
          <w:t>anagement</w:t>
        </w:r>
      </w:ins>
      <w:ins w:id="34" w:author="Martijn Ebben" w:date="2022-10-25T09:41:00Z">
        <w:r w:rsidR="00804B67">
          <w:rPr>
            <w:sz w:val="22"/>
          </w:rPr>
          <w:t>,</w:t>
        </w:r>
      </w:ins>
      <w:ins w:id="35" w:author="Martijn Ebben" w:date="2022-10-25T09:24:00Z">
        <w:r w:rsidR="009C6A6A">
          <w:rPr>
            <w:sz w:val="22"/>
          </w:rPr>
          <w:t xml:space="preserve"> </w:t>
        </w:r>
      </w:ins>
      <w:ins w:id="36" w:author="Martijn Ebben" w:date="2022-10-25T09:41:00Z">
        <w:r w:rsidR="00804B67" w:rsidRPr="00804B67">
          <w:rPr>
            <w:sz w:val="22"/>
          </w:rPr>
          <w:t>providing requirements for an information security management system (ISMS)</w:t>
        </w:r>
      </w:ins>
    </w:p>
    <w:p w14:paraId="7A2CA47A" w14:textId="13571695" w:rsidR="004129A5" w:rsidRDefault="004129A5" w:rsidP="004129A5">
      <w:pPr>
        <w:pStyle w:val="Lijstalinea"/>
        <w:numPr>
          <w:ilvl w:val="0"/>
          <w:numId w:val="42"/>
        </w:numPr>
        <w:rPr>
          <w:sz w:val="22"/>
        </w:rPr>
      </w:pPr>
      <w:r w:rsidRPr="005F0617">
        <w:rPr>
          <w:sz w:val="22"/>
        </w:rPr>
        <w:t>NIST Cybersecurity Framework</w:t>
      </w:r>
      <w:ins w:id="37" w:author="Martijn Ebben" w:date="2022-10-25T09:38:00Z">
        <w:r w:rsidR="00804B67">
          <w:rPr>
            <w:sz w:val="22"/>
          </w:rPr>
          <w:t xml:space="preserve">: </w:t>
        </w:r>
        <w:r w:rsidR="00804B67" w:rsidRPr="00804B67">
          <w:rPr>
            <w:sz w:val="22"/>
          </w:rPr>
          <w:t>guidance, based on existing standards, guidelines, and practices for organizations to better manage and reduce cybersecurity risk</w:t>
        </w:r>
      </w:ins>
    </w:p>
    <w:p w14:paraId="1DAEE092" w14:textId="1A88E04B" w:rsidR="004129A5" w:rsidRPr="005F0617" w:rsidRDefault="004129A5" w:rsidP="004129A5">
      <w:pPr>
        <w:pStyle w:val="Lijstalinea"/>
        <w:numPr>
          <w:ilvl w:val="0"/>
          <w:numId w:val="42"/>
        </w:numPr>
        <w:rPr>
          <w:sz w:val="22"/>
        </w:rPr>
      </w:pPr>
      <w:r w:rsidRPr="008D5B79">
        <w:rPr>
          <w:sz w:val="22"/>
        </w:rPr>
        <w:t>NIST SP800-53</w:t>
      </w:r>
      <w:ins w:id="38" w:author="Martijn Ebben" w:date="2022-10-25T09:42:00Z">
        <w:r w:rsidR="00804B67">
          <w:rPr>
            <w:sz w:val="22"/>
          </w:rPr>
          <w:t xml:space="preserve">: </w:t>
        </w:r>
        <w:r w:rsidR="00804B67" w:rsidRPr="00804B67">
          <w:rPr>
            <w:sz w:val="22"/>
          </w:rPr>
          <w:t>Security and Privacy Controls for Information Systems and Organizations</w:t>
        </w:r>
      </w:ins>
    </w:p>
    <w:p w14:paraId="58EA0B71" w14:textId="77777777" w:rsidR="004129A5" w:rsidRDefault="004129A5" w:rsidP="004129A5">
      <w:pPr>
        <w:pStyle w:val="Kop2"/>
        <w:numPr>
          <w:ilvl w:val="1"/>
          <w:numId w:val="31"/>
        </w:numPr>
      </w:pPr>
      <w:bookmarkStart w:id="39" w:name="_Toc98510493"/>
      <w:bookmarkStart w:id="40" w:name="_Toc115284470"/>
      <w:r>
        <w:t>Operational technology (OT)</w:t>
      </w:r>
      <w:bookmarkEnd w:id="39"/>
      <w:bookmarkEnd w:id="40"/>
    </w:p>
    <w:p w14:paraId="25C5D60E" w14:textId="77777777" w:rsidR="004129A5" w:rsidRDefault="004129A5" w:rsidP="004129A5">
      <w:pPr>
        <w:pStyle w:val="Heading2separationline"/>
      </w:pPr>
    </w:p>
    <w:p w14:paraId="31B18F0F" w14:textId="77777777" w:rsidR="004129A5" w:rsidRPr="005F0617" w:rsidRDefault="004129A5" w:rsidP="004129A5">
      <w:pPr>
        <w:pStyle w:val="Lijstalinea"/>
        <w:numPr>
          <w:ilvl w:val="0"/>
          <w:numId w:val="43"/>
        </w:numPr>
        <w:rPr>
          <w:sz w:val="22"/>
          <w:lang w:val="en-US"/>
        </w:rPr>
      </w:pPr>
      <w:r w:rsidRPr="005F0617">
        <w:rPr>
          <w:sz w:val="22"/>
        </w:rPr>
        <w:t>IEC 62443: Cyber security for Industrial Automation and Control Systems</w:t>
      </w:r>
    </w:p>
    <w:p w14:paraId="03CA003B" w14:textId="77777777" w:rsidR="004129A5" w:rsidRDefault="004129A5" w:rsidP="004129A5">
      <w:pPr>
        <w:pStyle w:val="Kop2"/>
        <w:numPr>
          <w:ilvl w:val="1"/>
          <w:numId w:val="31"/>
        </w:numPr>
      </w:pPr>
      <w:bookmarkStart w:id="41" w:name="_Toc98510494"/>
      <w:bookmarkStart w:id="42" w:name="_Toc115284471"/>
      <w:r>
        <w:t>for the maritime domain</w:t>
      </w:r>
      <w:bookmarkEnd w:id="41"/>
      <w:bookmarkEnd w:id="42"/>
    </w:p>
    <w:p w14:paraId="77777960" w14:textId="77777777" w:rsidR="004129A5" w:rsidRDefault="004129A5" w:rsidP="004129A5">
      <w:pPr>
        <w:pStyle w:val="Heading2separationline"/>
      </w:pPr>
    </w:p>
    <w:p w14:paraId="3D783C94" w14:textId="77777777" w:rsidR="004129A5" w:rsidRPr="00DA0383" w:rsidRDefault="004129A5" w:rsidP="004129A5">
      <w:pPr>
        <w:pStyle w:val="Lijstalinea"/>
        <w:numPr>
          <w:ilvl w:val="0"/>
          <w:numId w:val="41"/>
        </w:numPr>
        <w:rPr>
          <w:sz w:val="22"/>
        </w:rPr>
      </w:pPr>
      <w:r w:rsidRPr="00DA0383">
        <w:rPr>
          <w:sz w:val="22"/>
        </w:rPr>
        <w:t>IMO MSC-FAL.1/Circ.3: Guidelines on Maritime Cyber Risk Management</w:t>
      </w:r>
    </w:p>
    <w:p w14:paraId="48B8D866" w14:textId="559F9208" w:rsidR="004129A5" w:rsidRDefault="00804B67" w:rsidP="004129A5">
      <w:pPr>
        <w:pStyle w:val="Lijstalinea"/>
        <w:numPr>
          <w:ilvl w:val="0"/>
          <w:numId w:val="41"/>
        </w:numPr>
        <w:rPr>
          <w:sz w:val="22"/>
        </w:rPr>
      </w:pPr>
      <w:ins w:id="43" w:author="Martijn Ebben" w:date="2022-10-25T09:42:00Z">
        <w:r>
          <w:rPr>
            <w:sz w:val="22"/>
          </w:rPr>
          <w:t>ISO/</w:t>
        </w:r>
      </w:ins>
      <w:r w:rsidR="004129A5">
        <w:rPr>
          <w:sz w:val="22"/>
        </w:rPr>
        <w:t xml:space="preserve">IEC 63173: </w:t>
      </w:r>
      <w:r w:rsidR="004129A5" w:rsidRPr="00BD6415">
        <w:rPr>
          <w:sz w:val="22"/>
        </w:rPr>
        <w:t>Maritime navigation and radiocommunication equipment and systems</w:t>
      </w:r>
      <w:r w:rsidR="004129A5" w:rsidRPr="00DA0383">
        <w:rPr>
          <w:sz w:val="22"/>
        </w:rPr>
        <w:t xml:space="preserve"> </w:t>
      </w:r>
    </w:p>
    <w:p w14:paraId="7652AAB3" w14:textId="77777777" w:rsidR="004129A5" w:rsidRPr="00DA0383" w:rsidRDefault="004129A5" w:rsidP="004129A5">
      <w:pPr>
        <w:pStyle w:val="Lijstalinea"/>
        <w:numPr>
          <w:ilvl w:val="0"/>
          <w:numId w:val="41"/>
        </w:numPr>
        <w:rPr>
          <w:sz w:val="22"/>
        </w:rPr>
      </w:pPr>
      <w:r w:rsidRPr="00DA0383">
        <w:rPr>
          <w:sz w:val="22"/>
        </w:rPr>
        <w:t>Resolution MSC.428(98): MSC Maritime Cyber Risk Management in Safety Management Systems</w:t>
      </w:r>
    </w:p>
    <w:p w14:paraId="5C6B9993" w14:textId="77777777" w:rsidR="004129A5" w:rsidRPr="00DA0383" w:rsidRDefault="004129A5" w:rsidP="004129A5">
      <w:pPr>
        <w:pStyle w:val="Lijstalinea"/>
        <w:numPr>
          <w:ilvl w:val="0"/>
          <w:numId w:val="41"/>
        </w:numPr>
        <w:rPr>
          <w:sz w:val="22"/>
        </w:rPr>
      </w:pPr>
      <w:r w:rsidRPr="00DA0383">
        <w:rPr>
          <w:sz w:val="22"/>
        </w:rPr>
        <w:t>NISTIR 8323: Foundational PNT Profile: Applying the Cybersecurity Framework for the Responsible Use of Positioning, Navigation, and Timing (PNT) Services</w:t>
      </w:r>
    </w:p>
    <w:bookmarkEnd w:id="18"/>
    <w:p w14:paraId="26EF82AE" w14:textId="77777777" w:rsidR="004129A5" w:rsidRPr="006C6CBA" w:rsidRDefault="004129A5" w:rsidP="004129A5">
      <w:pPr>
        <w:pStyle w:val="Lijstalinea"/>
        <w:numPr>
          <w:ilvl w:val="0"/>
          <w:numId w:val="41"/>
        </w:numPr>
        <w:rPr>
          <w:sz w:val="22"/>
        </w:rPr>
      </w:pPr>
      <w:r w:rsidRPr="006C6CBA">
        <w:rPr>
          <w:sz w:val="22"/>
        </w:rPr>
        <w:t>ISO 23806: Maritime Cyber safety standard</w:t>
      </w:r>
    </w:p>
    <w:p w14:paraId="4D7524BA" w14:textId="77777777" w:rsidR="004129A5" w:rsidRDefault="004129A5" w:rsidP="004129A5">
      <w:pPr>
        <w:pStyle w:val="Lijstalinea"/>
        <w:numPr>
          <w:ilvl w:val="0"/>
          <w:numId w:val="41"/>
        </w:numPr>
        <w:rPr>
          <w:sz w:val="22"/>
        </w:rPr>
      </w:pPr>
      <w:r>
        <w:rPr>
          <w:sz w:val="22"/>
        </w:rPr>
        <w:t xml:space="preserve">BIMCO et al.: </w:t>
      </w:r>
      <w:r w:rsidRPr="00425FC0">
        <w:rPr>
          <w:sz w:val="22"/>
        </w:rPr>
        <w:t>The Guidelines on Cyber Security Onboard Ships</w:t>
      </w:r>
    </w:p>
    <w:p w14:paraId="00D63473" w14:textId="77777777" w:rsidR="004129A5" w:rsidRDefault="004129A5" w:rsidP="00805232">
      <w:pPr>
        <w:pStyle w:val="Plattetekst"/>
      </w:pPr>
    </w:p>
    <w:sectPr w:rsidR="004129A5" w:rsidSect="0083218D">
      <w:headerReference w:type="even" r:id="rId24"/>
      <w:headerReference w:type="default" r:id="rId25"/>
      <w:headerReference w:type="first" r:id="rId26"/>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A11D4" w14:textId="77777777" w:rsidR="0093039B" w:rsidRDefault="0093039B" w:rsidP="003274DB">
      <w:r>
        <w:separator/>
      </w:r>
    </w:p>
    <w:p w14:paraId="5C1AE375" w14:textId="77777777" w:rsidR="0093039B" w:rsidRDefault="0093039B"/>
  </w:endnote>
  <w:endnote w:type="continuationSeparator" w:id="0">
    <w:p w14:paraId="7F689661" w14:textId="77777777" w:rsidR="0093039B" w:rsidRDefault="0093039B" w:rsidP="003274DB">
      <w:r>
        <w:continuationSeparator/>
      </w:r>
    </w:p>
    <w:p w14:paraId="6A5DFEBF" w14:textId="77777777" w:rsidR="0093039B" w:rsidRDefault="009303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venir Next LT Pro">
    <w:panose1 w:val="020B0504020202020204"/>
    <w:charset w:val="4D"/>
    <w:family w:val="swiss"/>
    <w:pitch w:val="variable"/>
    <w:sig w:usb0="8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A5CDB" w14:textId="77777777" w:rsidR="006C3466" w:rsidRPr="0032260F" w:rsidRDefault="006C3466" w:rsidP="0032260F">
    <w:pPr>
      <w:spacing w:line="180" w:lineRule="atLeast"/>
      <w:rPr>
        <w:rFonts w:ascii="Avenir Next LT Pro" w:hAnsi="Avenir Next LT Pro"/>
        <w:color w:val="808080" w:themeColor="background1" w:themeShade="80"/>
        <w:sz w:val="14"/>
        <w:szCs w:val="14"/>
        <w:lang w:val="fr-FR"/>
      </w:rPr>
    </w:pPr>
    <w:r>
      <w:rPr>
        <w:rFonts w:ascii="Avenir Next LT Pro" w:hAnsi="Avenir Next LT Pro"/>
        <w:noProof/>
        <w:color w:val="808080" w:themeColor="background1" w:themeShade="80"/>
        <w:sz w:val="14"/>
        <w:szCs w:val="14"/>
        <w:lang w:eastAsia="en-GB"/>
      </w:rPr>
      <w:drawing>
        <wp:anchor distT="0" distB="0" distL="114300" distR="114300" simplePos="0" relativeHeight="251758592" behindDoc="1" locked="0" layoutInCell="1" allowOverlap="1" wp14:anchorId="2CDBE357" wp14:editId="0AAD5919">
          <wp:simplePos x="0" y="0"/>
          <wp:positionH relativeFrom="column">
            <wp:posOffset>8890</wp:posOffset>
          </wp:positionH>
          <wp:positionV relativeFrom="paragraph">
            <wp:posOffset>-530860</wp:posOffset>
          </wp:positionV>
          <wp:extent cx="3249295" cy="725170"/>
          <wp:effectExtent l="0" t="0" r="825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9295" cy="725170"/>
                  </a:xfrm>
                  <a:prstGeom prst="rect">
                    <a:avLst/>
                  </a:prstGeom>
                  <a:noFill/>
                </pic:spPr>
              </pic:pic>
            </a:graphicData>
          </a:graphic>
          <wp14:sizeRelH relativeFrom="page">
            <wp14:pctWidth>0</wp14:pctWidth>
          </wp14:sizeRelH>
          <wp14:sizeRelV relativeFrom="page">
            <wp14:pctHeight>0</wp14:pctHeight>
          </wp14:sizeRelV>
        </wp:anchor>
      </w:drawing>
    </w:r>
    <w:r w:rsidRPr="0032260F">
      <w:rPr>
        <w:rFonts w:ascii="Avenir Next LT Pro" w:hAnsi="Avenir Next LT Pro"/>
        <w:noProof/>
        <w:sz w:val="14"/>
        <w:szCs w:val="14"/>
        <w:lang w:eastAsia="en-GB"/>
      </w:rPr>
      <mc:AlternateContent>
        <mc:Choice Requires="wps">
          <w:drawing>
            <wp:anchor distT="0" distB="0" distL="114300" distR="114300" simplePos="0" relativeHeight="251682816" behindDoc="0" locked="0" layoutInCell="1" allowOverlap="1" wp14:anchorId="373FDB6A" wp14:editId="27D1485A">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A0E0E4"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51A17" w14:textId="77777777" w:rsidR="006C3466" w:rsidRPr="007A72CF" w:rsidRDefault="006C3466" w:rsidP="007A72CF">
    <w:pPr>
      <w:pStyle w:val="Voettekst"/>
      <w:rPr>
        <w:sz w:val="15"/>
        <w:szCs w:val="15"/>
      </w:rPr>
    </w:pPr>
  </w:p>
  <w:p w14:paraId="3B26B8A7" w14:textId="77777777" w:rsidR="006C3466" w:rsidRDefault="006C3466" w:rsidP="007A72CF">
    <w:pPr>
      <w:pStyle w:val="Footerportrait"/>
    </w:pPr>
  </w:p>
  <w:p w14:paraId="57869F68" w14:textId="570D3DDA" w:rsidR="006C3466" w:rsidRPr="00AD6F45" w:rsidRDefault="00000000" w:rsidP="007A72CF">
    <w:pPr>
      <w:pStyle w:val="Footerportrait"/>
      <w:rPr>
        <w:rStyle w:val="Paginanummer"/>
        <w:highlight w:val="yellow"/>
      </w:rPr>
    </w:pPr>
    <w:r w:rsidRPr="00AD6F45">
      <w:rPr>
        <w:highlight w:val="yellow"/>
      </w:rPr>
      <w:fldChar w:fldCharType="begin"/>
    </w:r>
    <w:r w:rsidRPr="00AD6F45">
      <w:rPr>
        <w:highlight w:val="yellow"/>
      </w:rPr>
      <w:instrText xml:space="preserve"> STYLEREF "Document type" \* MERGEFORMAT </w:instrText>
    </w:r>
    <w:r w:rsidRPr="00AD6F45">
      <w:rPr>
        <w:highlight w:val="yellow"/>
      </w:rPr>
      <w:fldChar w:fldCharType="separate"/>
    </w:r>
    <w:r w:rsidR="00804B67" w:rsidRPr="00804B67">
      <w:rPr>
        <w:highlight w:val="yellow"/>
        <w:lang w:val="en-US"/>
      </w:rPr>
      <w:t>IALA Recommendation</w:t>
    </w:r>
    <w:r w:rsidRPr="00AD6F45">
      <w:rPr>
        <w:highlight w:val="yellow"/>
        <w:lang w:val="en-US"/>
      </w:rPr>
      <w:fldChar w:fldCharType="end"/>
    </w:r>
    <w:r w:rsidR="006C3466" w:rsidRPr="00AD6F45">
      <w:rPr>
        <w:b w:val="0"/>
        <w:bCs/>
        <w:highlight w:val="yellow"/>
      </w:rPr>
      <w:t xml:space="preserve"> </w:t>
    </w:r>
    <w:r w:rsidRPr="00AD6F45">
      <w:rPr>
        <w:highlight w:val="yellow"/>
      </w:rPr>
      <w:fldChar w:fldCharType="begin"/>
    </w:r>
    <w:r w:rsidRPr="00AD6F45">
      <w:rPr>
        <w:highlight w:val="yellow"/>
      </w:rPr>
      <w:instrText xml:space="preserve"> STYLEREF  "Document number"  \* MERGEFORMAT </w:instrText>
    </w:r>
    <w:r w:rsidRPr="00AD6F45">
      <w:rPr>
        <w:highlight w:val="yellow"/>
      </w:rPr>
      <w:fldChar w:fldCharType="separate"/>
    </w:r>
    <w:r w:rsidR="00804B67">
      <w:rPr>
        <w:highlight w:val="yellow"/>
      </w:rPr>
      <w:t>Rnnnn</w:t>
    </w:r>
    <w:r w:rsidRPr="00AD6F45">
      <w:rPr>
        <w:highlight w:val="yellow"/>
      </w:rPr>
      <w:fldChar w:fldCharType="end"/>
    </w:r>
    <w:r w:rsidR="006C3466" w:rsidRPr="00AD6F45">
      <w:rPr>
        <w:highlight w:val="yellow"/>
      </w:rPr>
      <w:t xml:space="preserve"> </w:t>
    </w:r>
    <w:r w:rsidRPr="00AD6F45">
      <w:rPr>
        <w:highlight w:val="yellow"/>
      </w:rPr>
      <w:fldChar w:fldCharType="begin"/>
    </w:r>
    <w:r w:rsidRPr="00AD6F45">
      <w:rPr>
        <w:highlight w:val="yellow"/>
      </w:rPr>
      <w:instrText xml:space="preserve"> STYLEREF  "Document name"  \* MERGEFORMAT </w:instrText>
    </w:r>
    <w:r w:rsidRPr="00AD6F45">
      <w:rPr>
        <w:highlight w:val="yellow"/>
      </w:rPr>
      <w:fldChar w:fldCharType="separate"/>
    </w:r>
    <w:r w:rsidR="00804B67">
      <w:rPr>
        <w:highlight w:val="yellow"/>
      </w:rPr>
      <w:t>Cyber security for the IALA domains</w:t>
    </w:r>
    <w:r w:rsidRPr="00AD6F45">
      <w:rPr>
        <w:highlight w:val="yellow"/>
      </w:rPr>
      <w:fldChar w:fldCharType="end"/>
    </w:r>
    <w:r w:rsidR="006C3466" w:rsidRPr="00AD6F45">
      <w:rPr>
        <w:highlight w:val="yellow"/>
      </w:rPr>
      <w:tab/>
    </w:r>
  </w:p>
  <w:p w14:paraId="629E3039" w14:textId="2528EAAA" w:rsidR="006C3466" w:rsidRDefault="00000000" w:rsidP="007A72CF">
    <w:pPr>
      <w:pStyle w:val="Footerportrait"/>
    </w:pPr>
    <w:r w:rsidRPr="00AD6F45">
      <w:rPr>
        <w:highlight w:val="yellow"/>
      </w:rPr>
      <w:fldChar w:fldCharType="begin"/>
    </w:r>
    <w:r w:rsidRPr="00AD6F45">
      <w:rPr>
        <w:highlight w:val="yellow"/>
      </w:rPr>
      <w:instrText xml:space="preserve"> STYLEREF "Edition number" \* MERGEFORMAT </w:instrText>
    </w:r>
    <w:r w:rsidRPr="00AD6F45">
      <w:rPr>
        <w:highlight w:val="yellow"/>
      </w:rPr>
      <w:fldChar w:fldCharType="separate"/>
    </w:r>
    <w:r w:rsidR="00804B67">
      <w:rPr>
        <w:highlight w:val="yellow"/>
      </w:rPr>
      <w:t>Edition 1.0</w:t>
    </w:r>
    <w:r w:rsidRPr="00AD6F45">
      <w:rPr>
        <w:highlight w:val="yellow"/>
      </w:rPr>
      <w:fldChar w:fldCharType="end"/>
    </w:r>
    <w:r w:rsidR="006C3466" w:rsidRPr="00AD6F45">
      <w:rPr>
        <w:highlight w:val="yellow"/>
      </w:rPr>
      <w:t xml:space="preserve"> </w:t>
    </w:r>
    <w:r w:rsidRPr="00AD6F45">
      <w:rPr>
        <w:highlight w:val="yellow"/>
      </w:rPr>
      <w:fldChar w:fldCharType="begin"/>
    </w:r>
    <w:r w:rsidRPr="00AD6F45">
      <w:rPr>
        <w:highlight w:val="yellow"/>
      </w:rPr>
      <w:instrText xml:space="preserve"> STYLEREF  MRN  \* MERGEFORMAT </w:instrText>
    </w:r>
    <w:r w:rsidRPr="00AD6F45">
      <w:rPr>
        <w:highlight w:val="yellow"/>
      </w:rPr>
      <w:fldChar w:fldCharType="separate"/>
    </w:r>
    <w:r w:rsidR="00804B67">
      <w:rPr>
        <w:highlight w:val="yellow"/>
      </w:rPr>
      <w:t>urn:mrn:iala:pub:rnnnn</w:t>
    </w:r>
    <w:r w:rsidRPr="00AD6F45">
      <w:rPr>
        <w:highlight w:val="yellow"/>
      </w:rPr>
      <w:fldChar w:fldCharType="end"/>
    </w:r>
    <w:r w:rsidR="006C3466">
      <w:tab/>
    </w:r>
    <w:r w:rsidR="006C3466" w:rsidRPr="007A72CF">
      <w:t xml:space="preserve">P </w:t>
    </w:r>
    <w:r w:rsidR="006C3466" w:rsidRPr="007A72CF">
      <w:fldChar w:fldCharType="begin"/>
    </w:r>
    <w:r w:rsidR="006C3466" w:rsidRPr="007A72CF">
      <w:instrText xml:space="preserve">PAGE  </w:instrText>
    </w:r>
    <w:r w:rsidR="006C3466" w:rsidRPr="007A72CF">
      <w:fldChar w:fldCharType="separate"/>
    </w:r>
    <w:r w:rsidR="00595C94">
      <w:t>4</w:t>
    </w:r>
    <w:r w:rsidR="006C3466"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6BCA3" w14:textId="77777777" w:rsidR="0093039B" w:rsidRDefault="0093039B" w:rsidP="003274DB">
      <w:r>
        <w:separator/>
      </w:r>
    </w:p>
  </w:footnote>
  <w:footnote w:type="continuationSeparator" w:id="0">
    <w:p w14:paraId="0838914A" w14:textId="77777777" w:rsidR="0093039B" w:rsidRDefault="0093039B" w:rsidP="003274DB">
      <w:r>
        <w:continuationSeparator/>
      </w:r>
    </w:p>
    <w:p w14:paraId="7D2A7E66" w14:textId="77777777" w:rsidR="0093039B" w:rsidRDefault="009303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CE089" w14:textId="77777777" w:rsidR="006C3466" w:rsidRDefault="006C3466">
    <w:pPr>
      <w:pStyle w:val="Koptekst"/>
    </w:pPr>
    <w:r>
      <w:rPr>
        <w:noProof/>
        <w:lang w:eastAsia="en-GB"/>
      </w:rPr>
      <mc:AlternateContent>
        <mc:Choice Requires="wps">
          <w:drawing>
            <wp:anchor distT="0" distB="0" distL="114300" distR="114300" simplePos="0" relativeHeight="251734016" behindDoc="1" locked="0" layoutInCell="0" allowOverlap="1" wp14:anchorId="710BA1B3" wp14:editId="66474E6E">
              <wp:simplePos x="0" y="0"/>
              <wp:positionH relativeFrom="margin">
                <wp:align>center</wp:align>
              </wp:positionH>
              <wp:positionV relativeFrom="margin">
                <wp:align>center</wp:align>
              </wp:positionV>
              <wp:extent cx="8375015" cy="761365"/>
              <wp:effectExtent l="0" t="2695575" r="0" b="264858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9F94763"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10BA1B3" id="_x0000_t202" coordsize="21600,21600" o:spt="202" path="m,l,21600r21600,l21600,xe">
              <v:stroke joinstyle="miter"/>
              <v:path gradientshapeok="t" o:connecttype="rect"/>
            </v:shapetype>
            <v:shape id="Text Box 19" o:spid="_x0000_s1026" type="#_x0000_t202" style="position:absolute;margin-left:0;margin-top:0;width:659.45pt;height:59.95pt;rotation:-45;z-index:-2515824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" o:allowincell="f" filled="f" stroked="f">
              <v:stroke joinstyle="round"/>
              <o:lock v:ext="edit" shapetype="t"/>
              <v:textbox style="mso-fit-shape-to-text:t">
                <w:txbxContent>
                  <w:p w14:paraId="39F94763"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Pr>
        <w:noProof/>
        <w:lang w:eastAsia="en-GB"/>
      </w:rPr>
      <mc:AlternateContent>
        <mc:Choice Requires="wps">
          <w:drawing>
            <wp:anchor distT="0" distB="0" distL="114300" distR="114300" simplePos="0" relativeHeight="251705344" behindDoc="1" locked="0" layoutInCell="0" allowOverlap="1" wp14:anchorId="5898BC48" wp14:editId="767C0CB1">
              <wp:simplePos x="0" y="0"/>
              <wp:positionH relativeFrom="margin">
                <wp:align>center</wp:align>
              </wp:positionH>
              <wp:positionV relativeFrom="margin">
                <wp:align>center</wp:align>
              </wp:positionV>
              <wp:extent cx="7676515" cy="697865"/>
              <wp:effectExtent l="0" t="2466975" r="0" b="242633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CE8B40"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898BC48" id="Text Box 17" o:spid="_x0000_s1027" type="#_x0000_t202" style="position:absolute;margin-left:0;margin-top:0;width:604.45pt;height:54.95pt;rotation:-45;z-index:-2516111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" o:allowincell="f" filled="f" stroked="f">
              <v:stroke joinstyle="round"/>
              <o:lock v:ext="edit" shapetype="t"/>
              <v:textbox style="mso-fit-shape-to-text:t">
                <w:txbxContent>
                  <w:p w14:paraId="13CE8B40"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sidR="0093039B">
      <w:rPr>
        <w:noProof/>
      </w:rPr>
      <w:pict w14:anchorId="00E993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37" type="#_x0000_t136" alt="" style="position:absolute;margin-left:0;margin-top:0;width:612.3pt;height:47.1pt;rotation:315;z-index:-251631616;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526ED" w14:textId="77777777" w:rsidR="006C3466" w:rsidRDefault="006C3466">
    <w:pPr>
      <w:pStyle w:val="Kopteks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F3828" w14:textId="77777777" w:rsidR="006C3466" w:rsidRDefault="0093039B">
    <w:pPr>
      <w:pStyle w:val="Koptekst"/>
    </w:pPr>
    <w:r>
      <w:rPr>
        <w:noProof/>
      </w:rPr>
      <w:pict w14:anchorId="411CA2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1025" type="#_x0000_t136" alt="" style="position:absolute;margin-left:0;margin-top:0;width:659.45pt;height:59.95pt;rotation:315;z-index:-251561984;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IALA WORKING PAPER"/>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11DBE" w14:textId="77777777" w:rsidR="006C3466" w:rsidRDefault="006C3466">
    <w:pPr>
      <w:pStyle w:val="Koptekst"/>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F3FA" w14:textId="77777777" w:rsidR="006C3466" w:rsidRPr="00667792" w:rsidRDefault="006C3466" w:rsidP="00667792">
    <w:pPr>
      <w:pStyle w:val="Koptekst"/>
    </w:pPr>
    <w:r>
      <w:rPr>
        <w:noProof/>
        <w:lang w:eastAsia="en-GB"/>
      </w:rPr>
      <w:drawing>
        <wp:anchor distT="0" distB="0" distL="114300" distR="114300" simplePos="0" relativeHeight="251728896" behindDoc="1" locked="0" layoutInCell="1" allowOverlap="1" wp14:anchorId="39628205" wp14:editId="1322D2AF">
          <wp:simplePos x="0" y="0"/>
          <wp:positionH relativeFrom="page">
            <wp:posOffset>6850851</wp:posOffset>
          </wp:positionH>
          <wp:positionV relativeFrom="page">
            <wp:posOffset>4111</wp:posOffset>
          </wp:positionV>
          <wp:extent cx="720000" cy="720000"/>
          <wp:effectExtent l="0" t="0" r="4445" b="4445"/>
          <wp:wrapNone/>
          <wp:docPr id="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ABBDC" w14:textId="77777777" w:rsidR="006C3466" w:rsidRDefault="006C346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22198" w14:textId="77777777" w:rsidR="006C3466" w:rsidRPr="00ED2A8D" w:rsidRDefault="00000000" w:rsidP="008747E0">
    <w:pPr>
      <w:pStyle w:val="Koptekst"/>
    </w:pPr>
    <w:sdt>
      <w:sdtPr>
        <w:id w:val="96446921"/>
        <w:docPartObj>
          <w:docPartGallery w:val="Watermarks"/>
          <w:docPartUnique/>
        </w:docPartObj>
      </w:sdtPr>
      <w:sdtContent>
        <w:r w:rsidR="0093039B">
          <w:rPr>
            <w:noProof/>
          </w:rPr>
          <w:pict w14:anchorId="6AA0A0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36" type="#_x0000_t136" alt="" style="position:absolute;margin-left:0;margin-top:0;width:412.4pt;height:247.45pt;rotation:315;z-index:-2515599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6C3466" w:rsidRPr="00442889">
      <w:rPr>
        <w:noProof/>
        <w:lang w:eastAsia="en-GB"/>
      </w:rPr>
      <w:drawing>
        <wp:anchor distT="0" distB="0" distL="114300" distR="114300" simplePos="0" relativeHeight="251657214" behindDoc="1" locked="0" layoutInCell="1" allowOverlap="1" wp14:anchorId="44F4D173" wp14:editId="7F13FAD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29DFA9E6" w14:textId="77777777" w:rsidR="006C3466" w:rsidRPr="00ED2A8D" w:rsidRDefault="006C3466" w:rsidP="008747E0">
    <w:pPr>
      <w:pStyle w:val="Koptekst"/>
    </w:pPr>
  </w:p>
  <w:p w14:paraId="0485A2B1" w14:textId="77777777" w:rsidR="006C3466" w:rsidRDefault="006C3466" w:rsidP="008747E0">
    <w:pPr>
      <w:pStyle w:val="Koptekst"/>
    </w:pPr>
  </w:p>
  <w:p w14:paraId="15BF1461" w14:textId="77777777" w:rsidR="006C3466" w:rsidRDefault="006C3466" w:rsidP="008747E0">
    <w:pPr>
      <w:pStyle w:val="Koptekst"/>
    </w:pPr>
  </w:p>
  <w:p w14:paraId="5E7D89EE" w14:textId="77777777" w:rsidR="006C3466" w:rsidRDefault="006C3466" w:rsidP="008747E0">
    <w:pPr>
      <w:pStyle w:val="Koptekst"/>
    </w:pPr>
  </w:p>
  <w:p w14:paraId="11214E40" w14:textId="77777777" w:rsidR="006C3466" w:rsidRDefault="006C3466" w:rsidP="008747E0">
    <w:pPr>
      <w:pStyle w:val="Koptekst"/>
    </w:pPr>
  </w:p>
  <w:p w14:paraId="45C3981C" w14:textId="77777777" w:rsidR="006C3466" w:rsidRDefault="006C3466" w:rsidP="008747E0">
    <w:pPr>
      <w:pStyle w:val="Koptekst"/>
    </w:pPr>
  </w:p>
  <w:p w14:paraId="7BAF401C" w14:textId="77777777" w:rsidR="006C3466" w:rsidRDefault="006C3466" w:rsidP="00A4078E">
    <w:pPr>
      <w:pStyle w:val="Koptekst"/>
    </w:pPr>
  </w:p>
  <w:p w14:paraId="0D3B7F7D" w14:textId="77777777" w:rsidR="006C3466" w:rsidRPr="00ED2A8D" w:rsidRDefault="006C3466" w:rsidP="001349DB">
    <w:pPr>
      <w:pStyle w:val="Koptekst"/>
      <w:spacing w:line="360" w:lineRule="exact"/>
    </w:pPr>
    <w:r w:rsidRPr="00123B85">
      <w:rPr>
        <w:noProof/>
        <w:lang w:eastAsia="en-GB"/>
      </w:rPr>
      <w:drawing>
        <wp:anchor distT="0" distB="0" distL="114300" distR="114300" simplePos="0" relativeHeight="251757568" behindDoc="1" locked="0" layoutInCell="1" allowOverlap="1" wp14:anchorId="3C8A4685" wp14:editId="1FC03C74">
          <wp:simplePos x="0" y="0"/>
          <wp:positionH relativeFrom="column">
            <wp:posOffset>-619760</wp:posOffset>
          </wp:positionH>
          <wp:positionV relativeFrom="paragraph">
            <wp:posOffset>182880</wp:posOffset>
          </wp:positionV>
          <wp:extent cx="7115175" cy="1942465"/>
          <wp:effectExtent l="0" t="0" r="0"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7161821" cy="19552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290D" w14:textId="77777777" w:rsidR="006C3466" w:rsidRDefault="006C3466">
    <w:pPr>
      <w:pStyle w:val="Koptekst"/>
    </w:pPr>
    <w:r>
      <w:rPr>
        <w:noProof/>
        <w:lang w:eastAsia="en-GB"/>
      </w:rPr>
      <mc:AlternateContent>
        <mc:Choice Requires="wps">
          <w:drawing>
            <wp:anchor distT="0" distB="0" distL="114300" distR="114300" simplePos="0" relativeHeight="251736064" behindDoc="1" locked="0" layoutInCell="0" allowOverlap="1" wp14:anchorId="22D16C2E" wp14:editId="572FDF20">
              <wp:simplePos x="0" y="0"/>
              <wp:positionH relativeFrom="margin">
                <wp:align>center</wp:align>
              </wp:positionH>
              <wp:positionV relativeFrom="margin">
                <wp:align>center</wp:align>
              </wp:positionV>
              <wp:extent cx="8375015" cy="761365"/>
              <wp:effectExtent l="0" t="2695575" r="0" b="264858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F07E1C0"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2D16C2E" id="_x0000_t202" coordsize="21600,21600" o:spt="202" path="m,l,21600r21600,l21600,xe">
              <v:stroke joinstyle="miter"/>
              <v:path gradientshapeok="t" o:connecttype="rect"/>
            </v:shapetype>
            <v:shape id="Text Box 16" o:spid="_x0000_s1028" type="#_x0000_t202" style="position:absolute;margin-left:0;margin-top:0;width:659.45pt;height:59.95pt;rotation:-45;z-index:-2515804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" o:allowincell="f" filled="f" stroked="f">
              <v:stroke joinstyle="round"/>
              <o:lock v:ext="edit" shapetype="t"/>
              <v:textbox style="mso-fit-shape-to-text:t">
                <w:txbxContent>
                  <w:p w14:paraId="7F07E1C0"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Pr>
        <w:noProof/>
        <w:lang w:eastAsia="en-GB"/>
      </w:rPr>
      <mc:AlternateContent>
        <mc:Choice Requires="wps">
          <w:drawing>
            <wp:anchor distT="0" distB="0" distL="114300" distR="114300" simplePos="0" relativeHeight="251707392" behindDoc="1" locked="0" layoutInCell="0" allowOverlap="1" wp14:anchorId="628FB43A" wp14:editId="3E01FA99">
              <wp:simplePos x="0" y="0"/>
              <wp:positionH relativeFrom="margin">
                <wp:align>center</wp:align>
              </wp:positionH>
              <wp:positionV relativeFrom="margin">
                <wp:align>center</wp:align>
              </wp:positionV>
              <wp:extent cx="7676515" cy="697865"/>
              <wp:effectExtent l="0" t="2466975" r="0" b="242633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7537A23"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28FB43A" id="Text Box 15" o:spid="_x0000_s1029" type="#_x0000_t202" style="position:absolute;margin-left:0;margin-top:0;width:604.45pt;height:54.95pt;rotation:-45;z-index:-2516090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" o:allowincell="f" filled="f" stroked="f">
              <v:stroke joinstyle="round"/>
              <o:lock v:ext="edit" shapetype="t"/>
              <v:textbox style="mso-fit-shape-to-text:t">
                <w:txbxContent>
                  <w:p w14:paraId="17537A23"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sidR="0093039B">
      <w:rPr>
        <w:noProof/>
      </w:rPr>
      <w:pict w14:anchorId="14B98A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35" type="#_x0000_t136" alt="" style="position:absolute;margin-left:0;margin-top:0;width:612.3pt;height:47.1pt;rotation:315;z-index:-251627520;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B1476" w14:textId="77777777" w:rsidR="006C3466" w:rsidRDefault="0093039B">
    <w:pPr>
      <w:pStyle w:val="Koptekst"/>
    </w:pPr>
    <w:r>
      <w:rPr>
        <w:noProof/>
      </w:rPr>
      <w:pict w14:anchorId="05E89C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alt="" style="position:absolute;margin-left:0;margin-top:0;width:659.45pt;height:59.95pt;rotation:315;z-index:-251576320;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IALA WORKING PAPER"/>
          <w10:wrap anchorx="margin" anchory="margin"/>
        </v:shape>
      </w:pict>
    </w:r>
    <w:r>
      <w:rPr>
        <w:noProof/>
      </w:rPr>
      <w:pict w14:anchorId="37D4388F">
        <v:shape id="_x0000_s1033" type="#_x0000_t136" alt="" style="position:absolute;margin-left:0;margin-top:0;width:604.45pt;height:54.95pt;rotation:315;z-index:-251604992;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4E303" w14:textId="77777777" w:rsidR="006C3466" w:rsidRPr="00ED2A8D" w:rsidRDefault="006C3466" w:rsidP="008747E0">
    <w:pPr>
      <w:pStyle w:val="Koptekst"/>
    </w:pPr>
    <w:r>
      <w:rPr>
        <w:noProof/>
        <w:lang w:eastAsia="en-GB"/>
      </w:rPr>
      <w:drawing>
        <wp:anchor distT="0" distB="0" distL="114300" distR="114300" simplePos="0" relativeHeight="251658752" behindDoc="1" locked="0" layoutInCell="1" allowOverlap="1" wp14:anchorId="15CD3519" wp14:editId="7C7ABFB1">
          <wp:simplePos x="0" y="0"/>
          <wp:positionH relativeFrom="page">
            <wp:posOffset>6840855</wp:posOffset>
          </wp:positionH>
          <wp:positionV relativeFrom="page">
            <wp:posOffset>0</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2B59421" w14:textId="77777777" w:rsidR="006C3466" w:rsidRPr="00ED2A8D" w:rsidRDefault="006C3466" w:rsidP="008747E0">
    <w:pPr>
      <w:pStyle w:val="Koptekst"/>
    </w:pPr>
  </w:p>
  <w:p w14:paraId="5B0065A4" w14:textId="77777777" w:rsidR="006C3466" w:rsidRDefault="006C3466" w:rsidP="008747E0">
    <w:pPr>
      <w:pStyle w:val="Koptekst"/>
    </w:pPr>
  </w:p>
  <w:p w14:paraId="39483280" w14:textId="77777777" w:rsidR="006C3466" w:rsidRDefault="006C3466" w:rsidP="008747E0">
    <w:pPr>
      <w:pStyle w:val="Koptekst"/>
    </w:pPr>
  </w:p>
  <w:p w14:paraId="21C61DE3" w14:textId="77777777" w:rsidR="006C3466" w:rsidRDefault="006C3466" w:rsidP="008747E0">
    <w:pPr>
      <w:pStyle w:val="Koptekst"/>
    </w:pPr>
  </w:p>
  <w:p w14:paraId="48754895" w14:textId="77777777" w:rsidR="006C3466" w:rsidRPr="00441393" w:rsidRDefault="006C3466" w:rsidP="00441393">
    <w:pPr>
      <w:pStyle w:val="DocumentHistory"/>
    </w:pPr>
    <w:r>
      <w:t>DOCUMENT revision</w:t>
    </w:r>
  </w:p>
  <w:p w14:paraId="566E6208" w14:textId="77777777" w:rsidR="006C3466" w:rsidRPr="00ED2A8D" w:rsidRDefault="006C3466" w:rsidP="008747E0">
    <w:pPr>
      <w:pStyle w:val="Koptekst"/>
    </w:pPr>
  </w:p>
  <w:p w14:paraId="63B3A7F1" w14:textId="77777777" w:rsidR="006C3466" w:rsidRPr="00AC33A2" w:rsidRDefault="006C3466" w:rsidP="0078486B">
    <w:pPr>
      <w:pStyle w:val="Ko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D7237" w14:textId="77777777" w:rsidR="006C3466" w:rsidRDefault="0093039B">
    <w:pPr>
      <w:pStyle w:val="Koptekst"/>
    </w:pPr>
    <w:r>
      <w:rPr>
        <w:noProof/>
      </w:rPr>
      <w:pict w14:anchorId="1BB2B7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alt="" style="position:absolute;margin-left:0;margin-top:0;width:659.45pt;height:59.95pt;rotation:315;z-index:-251574272;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IALA WORKING PAPER"/>
          <w10:wrap anchorx="margin" anchory="margin"/>
        </v:shape>
      </w:pict>
    </w:r>
    <w:r>
      <w:rPr>
        <w:noProof/>
      </w:rPr>
      <w:pict w14:anchorId="4B704942">
        <v:shape id="_x0000_s1031" type="#_x0000_t136" alt="" style="position:absolute;margin-left:0;margin-top:0;width:604.45pt;height:54.95pt;rotation:315;z-index:-251602944;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IALA WORKING PAPER"/>
          <w10:wrap anchorx="margin" anchory="margin"/>
        </v:shape>
      </w:pict>
    </w:r>
    <w:r>
      <w:rPr>
        <w:noProof/>
      </w:rPr>
      <w:pict w14:anchorId="5CEC0768">
        <v:shape id="PowerPlusWaterMarkObject6" o:spid="_x0000_s1030" type="#_x0000_t136" alt="" style="position:absolute;margin-left:0;margin-top:0;width:612.3pt;height:47.1pt;rotation:315;z-index:-251621376;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EAFB4" w14:textId="77777777" w:rsidR="006C3466" w:rsidRDefault="0093039B">
    <w:pPr>
      <w:pStyle w:val="Koptekst"/>
    </w:pPr>
    <w:r>
      <w:rPr>
        <w:noProof/>
      </w:rPr>
      <w:pict w14:anchorId="7D507E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alt="" style="position:absolute;margin-left:0;margin-top:0;width:659.45pt;height:59.95pt;rotation:315;z-index:-251570176;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IALA WORKING PAPER"/>
          <w10:wrap anchorx="margin" anchory="margin"/>
        </v:shape>
      </w:pict>
    </w:r>
    <w:r>
      <w:rPr>
        <w:noProof/>
      </w:rPr>
      <w:pict w14:anchorId="642841FD">
        <v:shape id="_x0000_s1028" type="#_x0000_t136" alt="" style="position:absolute;margin-left:0;margin-top:0;width:604.45pt;height:54.95pt;rotation:315;z-index:-251598848;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A24D4" w14:textId="77777777" w:rsidR="006C3466" w:rsidRPr="00667792" w:rsidRDefault="006C3466" w:rsidP="00667792">
    <w:pPr>
      <w:pStyle w:val="Koptekst"/>
    </w:pPr>
    <w:r>
      <w:rPr>
        <w:noProof/>
        <w:lang w:eastAsia="en-GB"/>
      </w:rPr>
      <w:drawing>
        <wp:anchor distT="0" distB="0" distL="114300" distR="114300" simplePos="0" relativeHeight="251680768" behindDoc="1" locked="0" layoutInCell="1" allowOverlap="1" wp14:anchorId="04F5696C" wp14:editId="55D9F594">
          <wp:simplePos x="0" y="0"/>
          <wp:positionH relativeFrom="page">
            <wp:posOffset>6850851</wp:posOffset>
          </wp:positionH>
          <wp:positionV relativeFrom="page">
            <wp:posOffset>4111</wp:posOffset>
          </wp:positionV>
          <wp:extent cx="720000" cy="720000"/>
          <wp:effectExtent l="0" t="0" r="4445" b="4445"/>
          <wp:wrapNone/>
          <wp:docPr id="3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24514" w14:textId="77777777" w:rsidR="006C3466" w:rsidRDefault="0093039B">
    <w:pPr>
      <w:pStyle w:val="Koptekst"/>
    </w:pPr>
    <w:r>
      <w:rPr>
        <w:noProof/>
      </w:rPr>
      <w:pict w14:anchorId="4B4D28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alt="" style="position:absolute;margin-left:0;margin-top:0;width:659.45pt;height:59.95pt;rotation:315;z-index:-251568128;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IALA WORKING PAPER"/>
          <w10:wrap anchorx="margin" anchory="margin"/>
        </v:shape>
      </w:pict>
    </w:r>
    <w:r>
      <w:rPr>
        <w:noProof/>
      </w:rPr>
      <w:pict w14:anchorId="5B0747CA">
        <v:shape id="_x0000_s1026" type="#_x0000_t136" alt="" style="position:absolute;margin-left:0;margin-top:0;width:604.45pt;height:54.95pt;rotation:315;z-index:-251596800;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C0DF0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489966"/>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E01C2580"/>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130C150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E88A4E2"/>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514CE76"/>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33C4EA6"/>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857C9042"/>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509689E"/>
    <w:multiLevelType w:val="multilevel"/>
    <w:tmpl w:val="4DFC1F5C"/>
    <w:lvl w:ilvl="0">
      <w:start w:val="1"/>
      <w:numFmt w:val="decimal"/>
      <w:lvlText w:val="%1"/>
      <w:lvlJc w:val="left"/>
      <w:pPr>
        <w:ind w:left="709" w:hanging="709"/>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5DC77F0"/>
    <w:multiLevelType w:val="hybridMultilevel"/>
    <w:tmpl w:val="193442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33478BF"/>
    <w:multiLevelType w:val="hybridMultilevel"/>
    <w:tmpl w:val="C0A03D0C"/>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2770725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lvlText w:val="%1.%2."/>
      <w:lvlJc w:val="left"/>
      <w:pPr>
        <w:ind w:left="851" w:hanging="851"/>
      </w:pPr>
      <w:rPr>
        <w:rFonts w:ascii="Calibri" w:hAnsi="Calibri" w:hint="default"/>
        <w:b/>
        <w:i w:val="0"/>
        <w:caps/>
        <w:color w:val="00558C"/>
        <w:sz w:val="28"/>
      </w:rPr>
    </w:lvl>
    <w:lvl w:ilvl="2">
      <w:start w:val="1"/>
      <w:numFmt w:val="decimal"/>
      <w:lvlText w:val="%1.%2.%3."/>
      <w:lvlJc w:val="left"/>
      <w:pPr>
        <w:ind w:left="1021" w:hanging="1021"/>
      </w:pPr>
      <w:rPr>
        <w:rFonts w:ascii="Calibri" w:hAnsi="Calibri" w:hint="default"/>
        <w:b/>
        <w:i w:val="0"/>
        <w:vanish w:val="0"/>
        <w:color w:val="00558C"/>
        <w:sz w:val="24"/>
      </w:rPr>
    </w:lvl>
    <w:lvl w:ilvl="3">
      <w:start w:val="1"/>
      <w:numFmt w:val="decimal"/>
      <w:lvlText w:val="%1.%2.%3.%4."/>
      <w:lvlJc w:val="left"/>
      <w:pPr>
        <w:ind w:left="1134" w:hanging="1134"/>
      </w:pPr>
      <w:rPr>
        <w:rFonts w:ascii="Calibri" w:hAnsi="Calibri" w:hint="default"/>
        <w:b/>
        <w:i w:val="0"/>
        <w:caps/>
        <w:color w:val="00558C"/>
        <w:sz w:val="22"/>
      </w:rPr>
    </w:lvl>
    <w:lvl w:ilvl="4">
      <w:start w:val="1"/>
      <w:numFmt w:val="decimal"/>
      <w:lvlText w:val="%1.%2.%3.%4.%5."/>
      <w:lvlJc w:val="left"/>
      <w:pPr>
        <w:ind w:left="1134" w:hanging="1134"/>
      </w:pPr>
      <w:rPr>
        <w:rFonts w:ascii="Calibri" w:hAnsi="Calibri" w:hint="default"/>
        <w:b w:val="0"/>
        <w:i w:val="0"/>
        <w:caps/>
        <w:color w:val="00558C"/>
        <w:sz w:val="20"/>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2" w15:restartNumberingAfterBreak="0">
    <w:nsid w:val="16102258"/>
    <w:multiLevelType w:val="multilevel"/>
    <w:tmpl w:val="FBD021FE"/>
    <w:lvl w:ilvl="0">
      <w:start w:val="1"/>
      <w:numFmt w:val="decimal"/>
      <w:pStyle w:val="Tablecaption"/>
      <w:lvlText w:val="Table %1"/>
      <w:lvlJc w:val="left"/>
      <w:pPr>
        <w:ind w:left="1134" w:hanging="1134"/>
      </w:pPr>
      <w:rPr>
        <w:rFonts w:hint="default"/>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9A1740F"/>
    <w:multiLevelType w:val="multilevel"/>
    <w:tmpl w:val="F626AF9A"/>
    <w:lvl w:ilvl="0">
      <w:start w:val="1"/>
      <w:numFmt w:val="decimal"/>
      <w:pStyle w:val="AppendixtitleHead1"/>
      <w:lvlText w:val="APPENDIX %1"/>
      <w:lvlJc w:val="left"/>
      <w:pPr>
        <w:ind w:left="1701" w:hanging="1701"/>
      </w:pPr>
      <w:rPr>
        <w:rFonts w:asciiTheme="minorHAnsi" w:hAnsiTheme="minorHAnsi" w:hint="default"/>
        <w:b/>
        <w:bCs/>
        <w:i w:val="0"/>
        <w:iCs w:val="0"/>
        <w:caps/>
        <w:strike w:val="0"/>
        <w:dstrike w:val="0"/>
        <w:vanish w:val="0"/>
        <w:color w:val="00558C"/>
        <w:spacing w:val="0"/>
        <w:kern w:val="0"/>
        <w:position w:val="0"/>
        <w:sz w:val="28"/>
        <w:szCs w:val="28"/>
        <w:u w:val="none" w:color="407EC9"/>
        <w:vertAlign w:val="baseline"/>
        <w:em w:val="none"/>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1785" w:firstLine="0"/>
      </w:pPr>
      <w:rPr>
        <w:rFonts w:hint="default"/>
      </w:rPr>
    </w:lvl>
    <w:lvl w:ilvl="6">
      <w:start w:val="1"/>
      <w:numFmt w:val="decimal"/>
      <w:lvlText w:val="%1.%2.%3.%4.%5.%6.%7."/>
      <w:lvlJc w:val="left"/>
      <w:pPr>
        <w:ind w:left="2142" w:firstLine="0"/>
      </w:pPr>
      <w:rPr>
        <w:rFonts w:hint="default"/>
      </w:rPr>
    </w:lvl>
    <w:lvl w:ilvl="7">
      <w:start w:val="1"/>
      <w:numFmt w:val="decimal"/>
      <w:lvlText w:val="%1.%2.%3.%4.%5.%6.%7.%8."/>
      <w:lvlJc w:val="left"/>
      <w:pPr>
        <w:ind w:left="2499" w:firstLine="0"/>
      </w:pPr>
      <w:rPr>
        <w:rFonts w:hint="default"/>
      </w:rPr>
    </w:lvl>
    <w:lvl w:ilvl="8">
      <w:start w:val="1"/>
      <w:numFmt w:val="decimal"/>
      <w:lvlText w:val="%1.%2.%3.%4.%5.%6.%7.%8.%9."/>
      <w:lvlJc w:val="left"/>
      <w:pPr>
        <w:ind w:left="2856" w:firstLine="0"/>
      </w:pPr>
      <w:rPr>
        <w:rFonts w:hint="default"/>
      </w:rPr>
    </w:lvl>
  </w:abstractNum>
  <w:abstractNum w:abstractNumId="14" w15:restartNumberingAfterBreak="0">
    <w:nsid w:val="1E7E01D9"/>
    <w:multiLevelType w:val="hybridMultilevel"/>
    <w:tmpl w:val="8892C696"/>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EB00BE6"/>
    <w:multiLevelType w:val="multilevel"/>
    <w:tmpl w:val="C4544462"/>
    <w:lvl w:ilvl="0">
      <w:start w:val="1"/>
      <w:numFmt w:val="decimal"/>
      <w:pStyle w:val="RecommendationList1"/>
      <w:lvlText w:val="%1"/>
      <w:lvlJc w:val="left"/>
      <w:pPr>
        <w:ind w:left="1134" w:hanging="567"/>
      </w:pPr>
      <w:rPr>
        <w:rFonts w:asciiTheme="minorHAnsi" w:hAnsiTheme="minorHAnsi" w:hint="default"/>
        <w:b w:val="0"/>
        <w:i w:val="0"/>
        <w:sz w:val="24"/>
      </w:rPr>
    </w:lvl>
    <w:lvl w:ilvl="1">
      <w:start w:val="1"/>
      <w:numFmt w:val="lowerLetter"/>
      <w:pStyle w:val="RecommendationLista"/>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F067026"/>
    <w:multiLevelType w:val="hybridMultilevel"/>
    <w:tmpl w:val="5E288010"/>
    <w:lvl w:ilvl="0" w:tplc="0413000F">
      <w:start w:val="1"/>
      <w:numFmt w:val="decimal"/>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17" w15:restartNumberingAfterBreak="0">
    <w:nsid w:val="234245C5"/>
    <w:multiLevelType w:val="multilevel"/>
    <w:tmpl w:val="70A49D00"/>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8336371"/>
    <w:multiLevelType w:val="hybridMultilevel"/>
    <w:tmpl w:val="D916D230"/>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7FC0E46"/>
    <w:multiLevelType w:val="hybridMultilevel"/>
    <w:tmpl w:val="A566C1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8D554E7"/>
    <w:multiLevelType w:val="hybridMultilevel"/>
    <w:tmpl w:val="6F7ED8FE"/>
    <w:lvl w:ilvl="0" w:tplc="ECAABEB2">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F460732"/>
    <w:multiLevelType w:val="hybridMultilevel"/>
    <w:tmpl w:val="6D0845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EB057A3"/>
    <w:multiLevelType w:val="multilevel"/>
    <w:tmpl w:val="EAFEB3C4"/>
    <w:lvl w:ilvl="0">
      <w:start w:val="1"/>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AB4D84"/>
    <w:multiLevelType w:val="multilevel"/>
    <w:tmpl w:val="6E94C59E"/>
    <w:lvl w:ilvl="0">
      <w:start w:val="1"/>
      <w:numFmt w:val="decimal"/>
      <w:pStyle w:val="Kop1"/>
      <w:lvlText w:val="%1."/>
      <w:lvlJc w:val="left"/>
      <w:pPr>
        <w:tabs>
          <w:tab w:val="num" w:pos="0"/>
        </w:tabs>
        <w:ind w:left="709" w:hanging="709"/>
      </w:pPr>
      <w:rPr>
        <w:rFonts w:asciiTheme="minorHAnsi" w:hAnsiTheme="minorHAnsi" w:hint="default"/>
        <w:b/>
        <w:i w:val="0"/>
        <w:color w:val="00558C"/>
        <w:sz w:val="28"/>
      </w:rPr>
    </w:lvl>
    <w:lvl w:ilvl="1">
      <w:start w:val="1"/>
      <w:numFmt w:val="decimal"/>
      <w:pStyle w:val="Kop2"/>
      <w:lvlText w:val="%1.%2."/>
      <w:lvlJc w:val="left"/>
      <w:pPr>
        <w:tabs>
          <w:tab w:val="num" w:pos="0"/>
        </w:tabs>
        <w:ind w:left="851" w:hanging="851"/>
      </w:pPr>
      <w:rPr>
        <w:rFonts w:asciiTheme="minorHAnsi" w:hAnsiTheme="minorHAnsi" w:hint="default"/>
        <w:b/>
        <w:i w:val="0"/>
        <w:color w:val="00558C"/>
        <w:sz w:val="24"/>
      </w:rPr>
    </w:lvl>
    <w:lvl w:ilvl="2">
      <w:start w:val="1"/>
      <w:numFmt w:val="decimal"/>
      <w:pStyle w:val="Kop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Kop5"/>
      <w:lvlText w:val="%1.%2.%3.%4.%5"/>
      <w:lvlJc w:val="left"/>
      <w:pPr>
        <w:ind w:left="1008" w:hanging="1008"/>
      </w:pPr>
      <w:rPr>
        <w:rFonts w:ascii="Calibri" w:hAnsi="Calibri" w:hint="default"/>
        <w:color w:val="00558C"/>
        <w:sz w:val="22"/>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9" w15:restartNumberingAfterBreak="0">
    <w:nsid w:val="76D64DA6"/>
    <w:multiLevelType w:val="hybridMultilevel"/>
    <w:tmpl w:val="60E6F4BE"/>
    <w:lvl w:ilvl="0" w:tplc="C876CFBA">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554138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2843780">
    <w:abstractNumId w:val="13"/>
  </w:num>
  <w:num w:numId="3" w16cid:durableId="1083457083">
    <w:abstractNumId w:val="24"/>
  </w:num>
  <w:num w:numId="4" w16cid:durableId="355912">
    <w:abstractNumId w:val="18"/>
  </w:num>
  <w:num w:numId="5" w16cid:durableId="356584904">
    <w:abstractNumId w:val="17"/>
  </w:num>
  <w:num w:numId="6" w16cid:durableId="993022356">
    <w:abstractNumId w:val="10"/>
  </w:num>
  <w:num w:numId="7" w16cid:durableId="1170097766">
    <w:abstractNumId w:val="30"/>
  </w:num>
  <w:num w:numId="8" w16cid:durableId="902719073">
    <w:abstractNumId w:val="15"/>
  </w:num>
  <w:num w:numId="9" w16cid:durableId="362441338">
    <w:abstractNumId w:val="28"/>
  </w:num>
  <w:num w:numId="10" w16cid:durableId="184249945">
    <w:abstractNumId w:val="14"/>
  </w:num>
  <w:num w:numId="11" w16cid:durableId="1823234896">
    <w:abstractNumId w:val="23"/>
  </w:num>
  <w:num w:numId="12" w16cid:durableId="1205602899">
    <w:abstractNumId w:val="12"/>
  </w:num>
  <w:num w:numId="13" w16cid:durableId="819232391">
    <w:abstractNumId w:val="19"/>
  </w:num>
  <w:num w:numId="14" w16cid:durableId="1027870559">
    <w:abstractNumId w:val="8"/>
  </w:num>
  <w:num w:numId="15" w16cid:durableId="21209059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26579484">
    <w:abstractNumId w:val="11"/>
  </w:num>
  <w:num w:numId="17" w16cid:durableId="781995061">
    <w:abstractNumId w:val="26"/>
  </w:num>
  <w:num w:numId="18" w16cid:durableId="1486042716">
    <w:abstractNumId w:val="22"/>
  </w:num>
  <w:num w:numId="19" w16cid:durableId="1756511121">
    <w:abstractNumId w:val="31"/>
  </w:num>
  <w:num w:numId="20" w16cid:durableId="1784642921">
    <w:abstractNumId w:val="29"/>
  </w:num>
  <w:num w:numId="21" w16cid:durableId="1107383685">
    <w:abstractNumId w:val="20"/>
  </w:num>
  <w:num w:numId="22" w16cid:durableId="15264832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85995074">
    <w:abstractNumId w:val="7"/>
  </w:num>
  <w:num w:numId="24" w16cid:durableId="2039617100">
    <w:abstractNumId w:val="2"/>
  </w:num>
  <w:num w:numId="25" w16cid:durableId="1952128748">
    <w:abstractNumId w:val="6"/>
  </w:num>
  <w:num w:numId="26" w16cid:durableId="2045786367">
    <w:abstractNumId w:val="5"/>
  </w:num>
  <w:num w:numId="27" w16cid:durableId="1573781648">
    <w:abstractNumId w:val="4"/>
  </w:num>
  <w:num w:numId="28" w16cid:durableId="1906136408">
    <w:abstractNumId w:val="3"/>
  </w:num>
  <w:num w:numId="29" w16cid:durableId="1204945593">
    <w:abstractNumId w:val="1"/>
  </w:num>
  <w:num w:numId="30" w16cid:durableId="782505772">
    <w:abstractNumId w:val="0"/>
  </w:num>
  <w:num w:numId="31" w16cid:durableId="767194584">
    <w:abstractNumId w:val="27"/>
  </w:num>
  <w:num w:numId="32" w16cid:durableId="1515727730">
    <w:abstractNumId w:val="27"/>
  </w:num>
  <w:num w:numId="33" w16cid:durableId="1397511935">
    <w:abstractNumId w:val="27"/>
  </w:num>
  <w:num w:numId="34" w16cid:durableId="1136220908">
    <w:abstractNumId w:val="27"/>
  </w:num>
  <w:num w:numId="35" w16cid:durableId="13786256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58033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63924491">
    <w:abstractNumId w:val="16"/>
  </w:num>
  <w:num w:numId="38" w16cid:durableId="1833640401">
    <w:abstractNumId w:val="15"/>
  </w:num>
  <w:num w:numId="39" w16cid:durableId="4991520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688730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84008275">
    <w:abstractNumId w:val="9"/>
  </w:num>
  <w:num w:numId="42" w16cid:durableId="1306281744">
    <w:abstractNumId w:val="25"/>
  </w:num>
  <w:num w:numId="43" w16cid:durableId="1638954574">
    <w:abstractNumId w:val="21"/>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ijn Ebben">
    <w15:presenceInfo w15:providerId="Windows Live" w15:userId="92d5b2bca767f3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nl-NL"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46A"/>
    <w:rsid w:val="0000406F"/>
    <w:rsid w:val="00004DBA"/>
    <w:rsid w:val="00007062"/>
    <w:rsid w:val="00016148"/>
    <w:rsid w:val="0001672D"/>
    <w:rsid w:val="000174F9"/>
    <w:rsid w:val="000176E8"/>
    <w:rsid w:val="00023C4D"/>
    <w:rsid w:val="000258F6"/>
    <w:rsid w:val="00027F36"/>
    <w:rsid w:val="000379A7"/>
    <w:rsid w:val="00040954"/>
    <w:rsid w:val="00040EB8"/>
    <w:rsid w:val="00040F98"/>
    <w:rsid w:val="00047206"/>
    <w:rsid w:val="00055311"/>
    <w:rsid w:val="00057B6D"/>
    <w:rsid w:val="00060C0C"/>
    <w:rsid w:val="0006154F"/>
    <w:rsid w:val="00061A7B"/>
    <w:rsid w:val="00070F80"/>
    <w:rsid w:val="00075766"/>
    <w:rsid w:val="00081225"/>
    <w:rsid w:val="00084FE9"/>
    <w:rsid w:val="0008531A"/>
    <w:rsid w:val="0008563F"/>
    <w:rsid w:val="000859C4"/>
    <w:rsid w:val="00087BBE"/>
    <w:rsid w:val="000904ED"/>
    <w:rsid w:val="0009304C"/>
    <w:rsid w:val="00093A12"/>
    <w:rsid w:val="0009403A"/>
    <w:rsid w:val="00094508"/>
    <w:rsid w:val="00096642"/>
    <w:rsid w:val="00097C65"/>
    <w:rsid w:val="000A27A8"/>
    <w:rsid w:val="000A2B02"/>
    <w:rsid w:val="000A2C3E"/>
    <w:rsid w:val="000B26B9"/>
    <w:rsid w:val="000C711B"/>
    <w:rsid w:val="000C72DF"/>
    <w:rsid w:val="000D2078"/>
    <w:rsid w:val="000D4C89"/>
    <w:rsid w:val="000E3954"/>
    <w:rsid w:val="000E3E52"/>
    <w:rsid w:val="000F0F9F"/>
    <w:rsid w:val="000F1869"/>
    <w:rsid w:val="000F3F43"/>
    <w:rsid w:val="00102F6C"/>
    <w:rsid w:val="00111E0A"/>
    <w:rsid w:val="00113D5B"/>
    <w:rsid w:val="00113F8F"/>
    <w:rsid w:val="0011782B"/>
    <w:rsid w:val="0012072E"/>
    <w:rsid w:val="00122F59"/>
    <w:rsid w:val="00123B85"/>
    <w:rsid w:val="001349DB"/>
    <w:rsid w:val="00136E58"/>
    <w:rsid w:val="00140600"/>
    <w:rsid w:val="00140901"/>
    <w:rsid w:val="00143AC2"/>
    <w:rsid w:val="00146A03"/>
    <w:rsid w:val="001471A2"/>
    <w:rsid w:val="00151514"/>
    <w:rsid w:val="00154C29"/>
    <w:rsid w:val="00156766"/>
    <w:rsid w:val="00157648"/>
    <w:rsid w:val="00161325"/>
    <w:rsid w:val="001651F2"/>
    <w:rsid w:val="00166C2E"/>
    <w:rsid w:val="00170A4D"/>
    <w:rsid w:val="00174347"/>
    <w:rsid w:val="0018080B"/>
    <w:rsid w:val="00180F82"/>
    <w:rsid w:val="0018161D"/>
    <w:rsid w:val="0018521E"/>
    <w:rsid w:val="001875B1"/>
    <w:rsid w:val="001879FE"/>
    <w:rsid w:val="00194C14"/>
    <w:rsid w:val="0019707C"/>
    <w:rsid w:val="001B44DC"/>
    <w:rsid w:val="001B7940"/>
    <w:rsid w:val="001C16E6"/>
    <w:rsid w:val="001C18B0"/>
    <w:rsid w:val="001D4A3E"/>
    <w:rsid w:val="001E266F"/>
    <w:rsid w:val="001E416D"/>
    <w:rsid w:val="001F08DA"/>
    <w:rsid w:val="00201337"/>
    <w:rsid w:val="002022EA"/>
    <w:rsid w:val="00205B17"/>
    <w:rsid w:val="00205D9B"/>
    <w:rsid w:val="0021276A"/>
    <w:rsid w:val="002147A0"/>
    <w:rsid w:val="002162EC"/>
    <w:rsid w:val="002176C0"/>
    <w:rsid w:val="002204DA"/>
    <w:rsid w:val="0022371A"/>
    <w:rsid w:val="002251A9"/>
    <w:rsid w:val="00250967"/>
    <w:rsid w:val="002520AD"/>
    <w:rsid w:val="002547CB"/>
    <w:rsid w:val="00257DF8"/>
    <w:rsid w:val="00257E4A"/>
    <w:rsid w:val="0027175D"/>
    <w:rsid w:val="00277C8A"/>
    <w:rsid w:val="00280A3F"/>
    <w:rsid w:val="002A13EB"/>
    <w:rsid w:val="002B538A"/>
    <w:rsid w:val="002B7099"/>
    <w:rsid w:val="002C044E"/>
    <w:rsid w:val="002D541B"/>
    <w:rsid w:val="002D5AF0"/>
    <w:rsid w:val="002E039B"/>
    <w:rsid w:val="002E4993"/>
    <w:rsid w:val="002E49F8"/>
    <w:rsid w:val="002E5BAC"/>
    <w:rsid w:val="002E6036"/>
    <w:rsid w:val="002E7635"/>
    <w:rsid w:val="002F265A"/>
    <w:rsid w:val="002F40FA"/>
    <w:rsid w:val="002F73C6"/>
    <w:rsid w:val="002F7520"/>
    <w:rsid w:val="00302F56"/>
    <w:rsid w:val="00304B1D"/>
    <w:rsid w:val="00305EFE"/>
    <w:rsid w:val="00310F95"/>
    <w:rsid w:val="00312966"/>
    <w:rsid w:val="00313D85"/>
    <w:rsid w:val="00315CE3"/>
    <w:rsid w:val="00316598"/>
    <w:rsid w:val="00320A41"/>
    <w:rsid w:val="00320C7A"/>
    <w:rsid w:val="0032260F"/>
    <w:rsid w:val="003251FE"/>
    <w:rsid w:val="003255DF"/>
    <w:rsid w:val="003267CA"/>
    <w:rsid w:val="00326C08"/>
    <w:rsid w:val="003274DB"/>
    <w:rsid w:val="00327FBF"/>
    <w:rsid w:val="00336410"/>
    <w:rsid w:val="003478D4"/>
    <w:rsid w:val="0035408A"/>
    <w:rsid w:val="00355D9A"/>
    <w:rsid w:val="003569B3"/>
    <w:rsid w:val="00362283"/>
    <w:rsid w:val="0036382D"/>
    <w:rsid w:val="00365274"/>
    <w:rsid w:val="00380350"/>
    <w:rsid w:val="00380B4E"/>
    <w:rsid w:val="003816E4"/>
    <w:rsid w:val="00386432"/>
    <w:rsid w:val="00392A6F"/>
    <w:rsid w:val="003947A1"/>
    <w:rsid w:val="003A02C9"/>
    <w:rsid w:val="003A4130"/>
    <w:rsid w:val="003A6E61"/>
    <w:rsid w:val="003A7759"/>
    <w:rsid w:val="003B03EA"/>
    <w:rsid w:val="003B0E79"/>
    <w:rsid w:val="003B4B27"/>
    <w:rsid w:val="003B5C7C"/>
    <w:rsid w:val="003B659D"/>
    <w:rsid w:val="003C7C34"/>
    <w:rsid w:val="003D0542"/>
    <w:rsid w:val="003D0F37"/>
    <w:rsid w:val="003D49C0"/>
    <w:rsid w:val="003D5150"/>
    <w:rsid w:val="003E5FD2"/>
    <w:rsid w:val="003F121A"/>
    <w:rsid w:val="003F1C3A"/>
    <w:rsid w:val="003F25E3"/>
    <w:rsid w:val="00401703"/>
    <w:rsid w:val="0040376B"/>
    <w:rsid w:val="00405755"/>
    <w:rsid w:val="00406277"/>
    <w:rsid w:val="00406331"/>
    <w:rsid w:val="004076B9"/>
    <w:rsid w:val="004129A5"/>
    <w:rsid w:val="00416165"/>
    <w:rsid w:val="00417E0C"/>
    <w:rsid w:val="00424475"/>
    <w:rsid w:val="00434484"/>
    <w:rsid w:val="00440571"/>
    <w:rsid w:val="00441393"/>
    <w:rsid w:val="00443866"/>
    <w:rsid w:val="0044432C"/>
    <w:rsid w:val="004463E1"/>
    <w:rsid w:val="0044753A"/>
    <w:rsid w:val="0044771F"/>
    <w:rsid w:val="00447CF0"/>
    <w:rsid w:val="00456EE9"/>
    <w:rsid w:val="00456F10"/>
    <w:rsid w:val="004648CC"/>
    <w:rsid w:val="004673FD"/>
    <w:rsid w:val="00470488"/>
    <w:rsid w:val="00471C48"/>
    <w:rsid w:val="004839F1"/>
    <w:rsid w:val="00492344"/>
    <w:rsid w:val="00492A8D"/>
    <w:rsid w:val="004A1A86"/>
    <w:rsid w:val="004A1E3C"/>
    <w:rsid w:val="004B518C"/>
    <w:rsid w:val="004B701F"/>
    <w:rsid w:val="004C3279"/>
    <w:rsid w:val="004C44F6"/>
    <w:rsid w:val="004C61B4"/>
    <w:rsid w:val="004D24EC"/>
    <w:rsid w:val="004D5D33"/>
    <w:rsid w:val="004E1D57"/>
    <w:rsid w:val="004E2F16"/>
    <w:rsid w:val="004E4D98"/>
    <w:rsid w:val="004E4EC6"/>
    <w:rsid w:val="004E709D"/>
    <w:rsid w:val="00503044"/>
    <w:rsid w:val="00504C3F"/>
    <w:rsid w:val="00505609"/>
    <w:rsid w:val="00510795"/>
    <w:rsid w:val="00522666"/>
    <w:rsid w:val="00523040"/>
    <w:rsid w:val="00526234"/>
    <w:rsid w:val="005305CA"/>
    <w:rsid w:val="00530A84"/>
    <w:rsid w:val="00533B78"/>
    <w:rsid w:val="005378B8"/>
    <w:rsid w:val="00545234"/>
    <w:rsid w:val="00551FB6"/>
    <w:rsid w:val="00557434"/>
    <w:rsid w:val="005627CD"/>
    <w:rsid w:val="005629E8"/>
    <w:rsid w:val="0056346A"/>
    <w:rsid w:val="00564664"/>
    <w:rsid w:val="005649D1"/>
    <w:rsid w:val="00575520"/>
    <w:rsid w:val="00587D99"/>
    <w:rsid w:val="00591232"/>
    <w:rsid w:val="0059159F"/>
    <w:rsid w:val="00595415"/>
    <w:rsid w:val="005957DA"/>
    <w:rsid w:val="00595C94"/>
    <w:rsid w:val="00597652"/>
    <w:rsid w:val="005A0449"/>
    <w:rsid w:val="005A080B"/>
    <w:rsid w:val="005A19E9"/>
    <w:rsid w:val="005A5370"/>
    <w:rsid w:val="005A5EAA"/>
    <w:rsid w:val="005B12A5"/>
    <w:rsid w:val="005B1D22"/>
    <w:rsid w:val="005C161A"/>
    <w:rsid w:val="005C1BCB"/>
    <w:rsid w:val="005C2312"/>
    <w:rsid w:val="005C37E5"/>
    <w:rsid w:val="005C4735"/>
    <w:rsid w:val="005C5C63"/>
    <w:rsid w:val="005C67E5"/>
    <w:rsid w:val="005C7A4E"/>
    <w:rsid w:val="005D304B"/>
    <w:rsid w:val="005E3989"/>
    <w:rsid w:val="005E4659"/>
    <w:rsid w:val="005E64C4"/>
    <w:rsid w:val="005F104A"/>
    <w:rsid w:val="005F1386"/>
    <w:rsid w:val="005F17C2"/>
    <w:rsid w:val="005F371C"/>
    <w:rsid w:val="005F50F7"/>
    <w:rsid w:val="005F5934"/>
    <w:rsid w:val="0060227D"/>
    <w:rsid w:val="00606A42"/>
    <w:rsid w:val="00610901"/>
    <w:rsid w:val="006127AC"/>
    <w:rsid w:val="00625F23"/>
    <w:rsid w:val="00634A78"/>
    <w:rsid w:val="00635E4B"/>
    <w:rsid w:val="00640299"/>
    <w:rsid w:val="00642025"/>
    <w:rsid w:val="006463E6"/>
    <w:rsid w:val="0065107F"/>
    <w:rsid w:val="00657038"/>
    <w:rsid w:val="006621F3"/>
    <w:rsid w:val="00666061"/>
    <w:rsid w:val="00667424"/>
    <w:rsid w:val="00667792"/>
    <w:rsid w:val="00671677"/>
    <w:rsid w:val="006750F2"/>
    <w:rsid w:val="00676159"/>
    <w:rsid w:val="00682F47"/>
    <w:rsid w:val="00683CF5"/>
    <w:rsid w:val="0068553C"/>
    <w:rsid w:val="00685F34"/>
    <w:rsid w:val="0069509F"/>
    <w:rsid w:val="006975A8"/>
    <w:rsid w:val="00697AF7"/>
    <w:rsid w:val="006A2C86"/>
    <w:rsid w:val="006A48A6"/>
    <w:rsid w:val="006A4C44"/>
    <w:rsid w:val="006A7A76"/>
    <w:rsid w:val="006B2D4C"/>
    <w:rsid w:val="006B32ED"/>
    <w:rsid w:val="006C26D4"/>
    <w:rsid w:val="006C3053"/>
    <w:rsid w:val="006C3216"/>
    <w:rsid w:val="006C3466"/>
    <w:rsid w:val="006C71B1"/>
    <w:rsid w:val="006D0994"/>
    <w:rsid w:val="006E0E7D"/>
    <w:rsid w:val="006E207B"/>
    <w:rsid w:val="006E2635"/>
    <w:rsid w:val="006E58C0"/>
    <w:rsid w:val="006F16E6"/>
    <w:rsid w:val="006F1C14"/>
    <w:rsid w:val="007076E5"/>
    <w:rsid w:val="00717D7F"/>
    <w:rsid w:val="0072592B"/>
    <w:rsid w:val="0072737A"/>
    <w:rsid w:val="00731DEE"/>
    <w:rsid w:val="007326BF"/>
    <w:rsid w:val="0074389F"/>
    <w:rsid w:val="00755B03"/>
    <w:rsid w:val="00766AD4"/>
    <w:rsid w:val="007715E8"/>
    <w:rsid w:val="007751AD"/>
    <w:rsid w:val="00776004"/>
    <w:rsid w:val="00783FF6"/>
    <w:rsid w:val="0078486B"/>
    <w:rsid w:val="00784C66"/>
    <w:rsid w:val="00785A39"/>
    <w:rsid w:val="00787D8A"/>
    <w:rsid w:val="00790277"/>
    <w:rsid w:val="00791EBC"/>
    <w:rsid w:val="00793577"/>
    <w:rsid w:val="007A272C"/>
    <w:rsid w:val="007A3F1A"/>
    <w:rsid w:val="007A4084"/>
    <w:rsid w:val="007A446A"/>
    <w:rsid w:val="007A6C50"/>
    <w:rsid w:val="007A72CF"/>
    <w:rsid w:val="007B35EE"/>
    <w:rsid w:val="007B395C"/>
    <w:rsid w:val="007B456C"/>
    <w:rsid w:val="007B6A93"/>
    <w:rsid w:val="007C3284"/>
    <w:rsid w:val="007D2107"/>
    <w:rsid w:val="007D487F"/>
    <w:rsid w:val="007D4C48"/>
    <w:rsid w:val="007D5895"/>
    <w:rsid w:val="007D77AB"/>
    <w:rsid w:val="007E30DF"/>
    <w:rsid w:val="007E3D6C"/>
    <w:rsid w:val="007E55F2"/>
    <w:rsid w:val="007E594E"/>
    <w:rsid w:val="007E7281"/>
    <w:rsid w:val="007F6344"/>
    <w:rsid w:val="007F7544"/>
    <w:rsid w:val="00800995"/>
    <w:rsid w:val="00804B67"/>
    <w:rsid w:val="00805232"/>
    <w:rsid w:val="00806D52"/>
    <w:rsid w:val="00817CE1"/>
    <w:rsid w:val="00822227"/>
    <w:rsid w:val="00824978"/>
    <w:rsid w:val="00827F87"/>
    <w:rsid w:val="00830E56"/>
    <w:rsid w:val="0083218D"/>
    <w:rsid w:val="008326B2"/>
    <w:rsid w:val="00832845"/>
    <w:rsid w:val="008336A7"/>
    <w:rsid w:val="00840148"/>
    <w:rsid w:val="008426F4"/>
    <w:rsid w:val="0084526A"/>
    <w:rsid w:val="00846831"/>
    <w:rsid w:val="0084697E"/>
    <w:rsid w:val="00850F97"/>
    <w:rsid w:val="0085242A"/>
    <w:rsid w:val="008550D2"/>
    <w:rsid w:val="00856939"/>
    <w:rsid w:val="008608A4"/>
    <w:rsid w:val="00861B7F"/>
    <w:rsid w:val="00865532"/>
    <w:rsid w:val="008674C1"/>
    <w:rsid w:val="008675C6"/>
    <w:rsid w:val="008737D3"/>
    <w:rsid w:val="008747E0"/>
    <w:rsid w:val="00876841"/>
    <w:rsid w:val="008778FA"/>
    <w:rsid w:val="00883A21"/>
    <w:rsid w:val="00886A89"/>
    <w:rsid w:val="008904CE"/>
    <w:rsid w:val="00895C0B"/>
    <w:rsid w:val="008972C3"/>
    <w:rsid w:val="008A1B4B"/>
    <w:rsid w:val="008A2E70"/>
    <w:rsid w:val="008A5884"/>
    <w:rsid w:val="008B14DC"/>
    <w:rsid w:val="008B237E"/>
    <w:rsid w:val="008C33B5"/>
    <w:rsid w:val="008C67F5"/>
    <w:rsid w:val="008D017F"/>
    <w:rsid w:val="008D1018"/>
    <w:rsid w:val="008D16C2"/>
    <w:rsid w:val="008D5ED1"/>
    <w:rsid w:val="008E1F69"/>
    <w:rsid w:val="008E59A3"/>
    <w:rsid w:val="008F57D8"/>
    <w:rsid w:val="008F5D0C"/>
    <w:rsid w:val="00902834"/>
    <w:rsid w:val="00906352"/>
    <w:rsid w:val="009069AA"/>
    <w:rsid w:val="00911CE8"/>
    <w:rsid w:val="00914E26"/>
    <w:rsid w:val="0091590F"/>
    <w:rsid w:val="00920B0A"/>
    <w:rsid w:val="00920E23"/>
    <w:rsid w:val="0092540C"/>
    <w:rsid w:val="00925E0F"/>
    <w:rsid w:val="00926986"/>
    <w:rsid w:val="0093039B"/>
    <w:rsid w:val="00931A57"/>
    <w:rsid w:val="009333FB"/>
    <w:rsid w:val="009414E6"/>
    <w:rsid w:val="00946D4F"/>
    <w:rsid w:val="00954E9B"/>
    <w:rsid w:val="009575C8"/>
    <w:rsid w:val="00971591"/>
    <w:rsid w:val="00971950"/>
    <w:rsid w:val="00974564"/>
    <w:rsid w:val="00974E99"/>
    <w:rsid w:val="009764FA"/>
    <w:rsid w:val="00980192"/>
    <w:rsid w:val="009846A9"/>
    <w:rsid w:val="0098773E"/>
    <w:rsid w:val="009877E6"/>
    <w:rsid w:val="0098789B"/>
    <w:rsid w:val="0099291C"/>
    <w:rsid w:val="009934DF"/>
    <w:rsid w:val="00994A35"/>
    <w:rsid w:val="00994D97"/>
    <w:rsid w:val="00995229"/>
    <w:rsid w:val="00995B8C"/>
    <w:rsid w:val="009A0F4C"/>
    <w:rsid w:val="009A777B"/>
    <w:rsid w:val="009B1D9C"/>
    <w:rsid w:val="009B5154"/>
    <w:rsid w:val="009B692C"/>
    <w:rsid w:val="009B785E"/>
    <w:rsid w:val="009C26F8"/>
    <w:rsid w:val="009C3A74"/>
    <w:rsid w:val="009C609E"/>
    <w:rsid w:val="009C6A6A"/>
    <w:rsid w:val="009C7DA3"/>
    <w:rsid w:val="009D016E"/>
    <w:rsid w:val="009D3BAF"/>
    <w:rsid w:val="009D4837"/>
    <w:rsid w:val="009E16EC"/>
    <w:rsid w:val="009E4A4D"/>
    <w:rsid w:val="009E6688"/>
    <w:rsid w:val="009F081F"/>
    <w:rsid w:val="009F760B"/>
    <w:rsid w:val="00A01B93"/>
    <w:rsid w:val="00A0234C"/>
    <w:rsid w:val="00A03CFD"/>
    <w:rsid w:val="00A04F81"/>
    <w:rsid w:val="00A13E56"/>
    <w:rsid w:val="00A2430D"/>
    <w:rsid w:val="00A24838"/>
    <w:rsid w:val="00A31F08"/>
    <w:rsid w:val="00A326AC"/>
    <w:rsid w:val="00A337ED"/>
    <w:rsid w:val="00A4078E"/>
    <w:rsid w:val="00A4308C"/>
    <w:rsid w:val="00A43207"/>
    <w:rsid w:val="00A46953"/>
    <w:rsid w:val="00A549B3"/>
    <w:rsid w:val="00A64B1A"/>
    <w:rsid w:val="00A67B28"/>
    <w:rsid w:val="00A67CD7"/>
    <w:rsid w:val="00A70F46"/>
    <w:rsid w:val="00A72ED7"/>
    <w:rsid w:val="00A75648"/>
    <w:rsid w:val="00A90C48"/>
    <w:rsid w:val="00A90D86"/>
    <w:rsid w:val="00A9241B"/>
    <w:rsid w:val="00A976C0"/>
    <w:rsid w:val="00A97C44"/>
    <w:rsid w:val="00AA235F"/>
    <w:rsid w:val="00AA3E01"/>
    <w:rsid w:val="00AA46D0"/>
    <w:rsid w:val="00AB04DD"/>
    <w:rsid w:val="00AC33A2"/>
    <w:rsid w:val="00AD415E"/>
    <w:rsid w:val="00AD6D3F"/>
    <w:rsid w:val="00AD6F45"/>
    <w:rsid w:val="00AE07B8"/>
    <w:rsid w:val="00AE65F1"/>
    <w:rsid w:val="00AE6BB4"/>
    <w:rsid w:val="00AE74AD"/>
    <w:rsid w:val="00AF159C"/>
    <w:rsid w:val="00AF79AC"/>
    <w:rsid w:val="00B01873"/>
    <w:rsid w:val="00B05AEC"/>
    <w:rsid w:val="00B1156C"/>
    <w:rsid w:val="00B11E00"/>
    <w:rsid w:val="00B12C6E"/>
    <w:rsid w:val="00B17253"/>
    <w:rsid w:val="00B17BE0"/>
    <w:rsid w:val="00B22604"/>
    <w:rsid w:val="00B31A41"/>
    <w:rsid w:val="00B40199"/>
    <w:rsid w:val="00B502FF"/>
    <w:rsid w:val="00B52C66"/>
    <w:rsid w:val="00B53759"/>
    <w:rsid w:val="00B66EEA"/>
    <w:rsid w:val="00B67422"/>
    <w:rsid w:val="00B70BD4"/>
    <w:rsid w:val="00B71967"/>
    <w:rsid w:val="00B73463"/>
    <w:rsid w:val="00B74FF0"/>
    <w:rsid w:val="00B755D3"/>
    <w:rsid w:val="00B76855"/>
    <w:rsid w:val="00B818EF"/>
    <w:rsid w:val="00B843AB"/>
    <w:rsid w:val="00B9016D"/>
    <w:rsid w:val="00B9146E"/>
    <w:rsid w:val="00B9212C"/>
    <w:rsid w:val="00BA0F98"/>
    <w:rsid w:val="00BA1517"/>
    <w:rsid w:val="00BA288E"/>
    <w:rsid w:val="00BA3CBC"/>
    <w:rsid w:val="00BA525E"/>
    <w:rsid w:val="00BA67FD"/>
    <w:rsid w:val="00BA7C48"/>
    <w:rsid w:val="00BB34F1"/>
    <w:rsid w:val="00BC27F6"/>
    <w:rsid w:val="00BC39F4"/>
    <w:rsid w:val="00BC3CEA"/>
    <w:rsid w:val="00BC42F5"/>
    <w:rsid w:val="00BC4B12"/>
    <w:rsid w:val="00BD0748"/>
    <w:rsid w:val="00BD115B"/>
    <w:rsid w:val="00BD5F5F"/>
    <w:rsid w:val="00BD7EE1"/>
    <w:rsid w:val="00BE2581"/>
    <w:rsid w:val="00BE5568"/>
    <w:rsid w:val="00BF1358"/>
    <w:rsid w:val="00BF6D41"/>
    <w:rsid w:val="00BF7D6D"/>
    <w:rsid w:val="00C0106D"/>
    <w:rsid w:val="00C01453"/>
    <w:rsid w:val="00C06998"/>
    <w:rsid w:val="00C077AF"/>
    <w:rsid w:val="00C133BE"/>
    <w:rsid w:val="00C14827"/>
    <w:rsid w:val="00C16218"/>
    <w:rsid w:val="00C222B4"/>
    <w:rsid w:val="00C31188"/>
    <w:rsid w:val="00C330AD"/>
    <w:rsid w:val="00C35CF6"/>
    <w:rsid w:val="00C36028"/>
    <w:rsid w:val="00C417DC"/>
    <w:rsid w:val="00C42C0D"/>
    <w:rsid w:val="00C5073C"/>
    <w:rsid w:val="00C533EC"/>
    <w:rsid w:val="00C5418A"/>
    <w:rsid w:val="00C5470E"/>
    <w:rsid w:val="00C55EFB"/>
    <w:rsid w:val="00C56220"/>
    <w:rsid w:val="00C56585"/>
    <w:rsid w:val="00C56933"/>
    <w:rsid w:val="00C56B3F"/>
    <w:rsid w:val="00C62163"/>
    <w:rsid w:val="00C733E1"/>
    <w:rsid w:val="00C7627B"/>
    <w:rsid w:val="00C773D9"/>
    <w:rsid w:val="00C80ACE"/>
    <w:rsid w:val="00C81162"/>
    <w:rsid w:val="00C83666"/>
    <w:rsid w:val="00C8691F"/>
    <w:rsid w:val="00C870B5"/>
    <w:rsid w:val="00C90DAD"/>
    <w:rsid w:val="00C91630"/>
    <w:rsid w:val="00C955BE"/>
    <w:rsid w:val="00C95FF4"/>
    <w:rsid w:val="00C966EB"/>
    <w:rsid w:val="00C97546"/>
    <w:rsid w:val="00CA04B1"/>
    <w:rsid w:val="00CA18FD"/>
    <w:rsid w:val="00CA2DFC"/>
    <w:rsid w:val="00CA48E6"/>
    <w:rsid w:val="00CB03D4"/>
    <w:rsid w:val="00CB4F63"/>
    <w:rsid w:val="00CB63F2"/>
    <w:rsid w:val="00CC2334"/>
    <w:rsid w:val="00CC35EF"/>
    <w:rsid w:val="00CC5048"/>
    <w:rsid w:val="00CC6246"/>
    <w:rsid w:val="00CD4C36"/>
    <w:rsid w:val="00CD59B2"/>
    <w:rsid w:val="00CE2A1E"/>
    <w:rsid w:val="00CE4651"/>
    <w:rsid w:val="00CE5E46"/>
    <w:rsid w:val="00CF22B5"/>
    <w:rsid w:val="00CF2A39"/>
    <w:rsid w:val="00CF311D"/>
    <w:rsid w:val="00D03225"/>
    <w:rsid w:val="00D12F28"/>
    <w:rsid w:val="00D1463A"/>
    <w:rsid w:val="00D16792"/>
    <w:rsid w:val="00D21C6A"/>
    <w:rsid w:val="00D3343E"/>
    <w:rsid w:val="00D3700C"/>
    <w:rsid w:val="00D40847"/>
    <w:rsid w:val="00D43795"/>
    <w:rsid w:val="00D44A9B"/>
    <w:rsid w:val="00D47A1C"/>
    <w:rsid w:val="00D47CFE"/>
    <w:rsid w:val="00D561A6"/>
    <w:rsid w:val="00D57BF7"/>
    <w:rsid w:val="00D653B1"/>
    <w:rsid w:val="00D65EF9"/>
    <w:rsid w:val="00D67EAD"/>
    <w:rsid w:val="00D704D7"/>
    <w:rsid w:val="00D74AE1"/>
    <w:rsid w:val="00D77012"/>
    <w:rsid w:val="00D865A8"/>
    <w:rsid w:val="00D92C2D"/>
    <w:rsid w:val="00D942EA"/>
    <w:rsid w:val="00DA0837"/>
    <w:rsid w:val="00DA09DA"/>
    <w:rsid w:val="00DA17CD"/>
    <w:rsid w:val="00DB25B3"/>
    <w:rsid w:val="00DB5155"/>
    <w:rsid w:val="00DC350B"/>
    <w:rsid w:val="00DD1DE5"/>
    <w:rsid w:val="00DE0893"/>
    <w:rsid w:val="00DE0F42"/>
    <w:rsid w:val="00DE2814"/>
    <w:rsid w:val="00DF172E"/>
    <w:rsid w:val="00DF68EA"/>
    <w:rsid w:val="00E01272"/>
    <w:rsid w:val="00E03846"/>
    <w:rsid w:val="00E07706"/>
    <w:rsid w:val="00E17CC1"/>
    <w:rsid w:val="00E20A7D"/>
    <w:rsid w:val="00E27A2F"/>
    <w:rsid w:val="00E31F4B"/>
    <w:rsid w:val="00E36CD3"/>
    <w:rsid w:val="00E42A94"/>
    <w:rsid w:val="00E458BF"/>
    <w:rsid w:val="00E62428"/>
    <w:rsid w:val="00E6745D"/>
    <w:rsid w:val="00E706E7"/>
    <w:rsid w:val="00E714E1"/>
    <w:rsid w:val="00E84229"/>
    <w:rsid w:val="00E90E4E"/>
    <w:rsid w:val="00E9125A"/>
    <w:rsid w:val="00E9391E"/>
    <w:rsid w:val="00E93C3D"/>
    <w:rsid w:val="00E962F7"/>
    <w:rsid w:val="00EA1052"/>
    <w:rsid w:val="00EA218F"/>
    <w:rsid w:val="00EA30C3"/>
    <w:rsid w:val="00EA4F29"/>
    <w:rsid w:val="00EA5741"/>
    <w:rsid w:val="00EA5752"/>
    <w:rsid w:val="00EA5F83"/>
    <w:rsid w:val="00EA6F9D"/>
    <w:rsid w:val="00EB6F3C"/>
    <w:rsid w:val="00EC1E2C"/>
    <w:rsid w:val="00EC35DD"/>
    <w:rsid w:val="00EC59FA"/>
    <w:rsid w:val="00ED0CF1"/>
    <w:rsid w:val="00ED2A8D"/>
    <w:rsid w:val="00ED4039"/>
    <w:rsid w:val="00EE54CB"/>
    <w:rsid w:val="00EF1C54"/>
    <w:rsid w:val="00EF3A7B"/>
    <w:rsid w:val="00EF404B"/>
    <w:rsid w:val="00EF5BD9"/>
    <w:rsid w:val="00EF6243"/>
    <w:rsid w:val="00F00376"/>
    <w:rsid w:val="00F157E2"/>
    <w:rsid w:val="00F35F2D"/>
    <w:rsid w:val="00F527AC"/>
    <w:rsid w:val="00F575BD"/>
    <w:rsid w:val="00F57B07"/>
    <w:rsid w:val="00F61D83"/>
    <w:rsid w:val="00F62207"/>
    <w:rsid w:val="00F65DD1"/>
    <w:rsid w:val="00F707B3"/>
    <w:rsid w:val="00F71135"/>
    <w:rsid w:val="00F725F1"/>
    <w:rsid w:val="00F752E1"/>
    <w:rsid w:val="00F7596E"/>
    <w:rsid w:val="00F75D61"/>
    <w:rsid w:val="00F77DDB"/>
    <w:rsid w:val="00F83A53"/>
    <w:rsid w:val="00F90461"/>
    <w:rsid w:val="00F905E1"/>
    <w:rsid w:val="00FA0737"/>
    <w:rsid w:val="00FA37F7"/>
    <w:rsid w:val="00FB1C7E"/>
    <w:rsid w:val="00FB6A3D"/>
    <w:rsid w:val="00FC1EB1"/>
    <w:rsid w:val="00FC378B"/>
    <w:rsid w:val="00FC3977"/>
    <w:rsid w:val="00FD2888"/>
    <w:rsid w:val="00FD2E36"/>
    <w:rsid w:val="00FD2F16"/>
    <w:rsid w:val="00FD6065"/>
    <w:rsid w:val="00FF19FB"/>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893A5"/>
  <w15:docId w15:val="{88103F0B-ADD6-4B9D-A62B-CE491F33B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BB34F1"/>
    <w:pPr>
      <w:spacing w:after="0" w:line="216" w:lineRule="atLeast"/>
    </w:pPr>
    <w:rPr>
      <w:sz w:val="18"/>
      <w:lang w:val="en-GB"/>
    </w:rPr>
  </w:style>
  <w:style w:type="paragraph" w:styleId="Kop1">
    <w:name w:val="heading 1"/>
    <w:next w:val="Heading2separationline"/>
    <w:link w:val="Kop1Char"/>
    <w:qFormat/>
    <w:rsid w:val="003947A1"/>
    <w:pPr>
      <w:keepNext/>
      <w:keepLines/>
      <w:numPr>
        <w:numId w:val="34"/>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Kop2">
    <w:name w:val="heading 2"/>
    <w:basedOn w:val="Kop1"/>
    <w:next w:val="Heading2separationline"/>
    <w:link w:val="Kop2Char"/>
    <w:autoRedefine/>
    <w:qFormat/>
    <w:rsid w:val="003947A1"/>
    <w:pPr>
      <w:numPr>
        <w:ilvl w:val="1"/>
      </w:numPr>
      <w:ind w:right="709"/>
      <w:outlineLvl w:val="1"/>
    </w:pPr>
    <w:rPr>
      <w:bCs w:val="0"/>
      <w:sz w:val="24"/>
    </w:rPr>
  </w:style>
  <w:style w:type="paragraph" w:styleId="Kop3">
    <w:name w:val="heading 3"/>
    <w:basedOn w:val="Kop2"/>
    <w:next w:val="Plattetekst"/>
    <w:link w:val="Kop3Char"/>
    <w:qFormat/>
    <w:rsid w:val="00FA37F7"/>
    <w:pPr>
      <w:numPr>
        <w:ilvl w:val="2"/>
      </w:numPr>
      <w:spacing w:before="120" w:after="120"/>
      <w:ind w:right="851"/>
      <w:outlineLvl w:val="2"/>
    </w:pPr>
    <w:rPr>
      <w:bCs/>
      <w:caps w:val="0"/>
      <w:smallCaps/>
    </w:rPr>
  </w:style>
  <w:style w:type="paragraph" w:styleId="Kop4">
    <w:name w:val="heading 4"/>
    <w:basedOn w:val="Kop3"/>
    <w:next w:val="Plattetekst"/>
    <w:link w:val="Kop4Char"/>
    <w:qFormat/>
    <w:rsid w:val="00FA37F7"/>
    <w:pPr>
      <w:numPr>
        <w:ilvl w:val="3"/>
      </w:numPr>
      <w:ind w:right="992"/>
      <w:outlineLvl w:val="3"/>
    </w:pPr>
    <w:rPr>
      <w:bCs w:val="0"/>
      <w:iCs/>
      <w:smallCaps w:val="0"/>
      <w:sz w:val="22"/>
    </w:rPr>
  </w:style>
  <w:style w:type="paragraph" w:styleId="Kop5">
    <w:name w:val="heading 5"/>
    <w:basedOn w:val="AppendixHead4"/>
    <w:next w:val="Plattetekst"/>
    <w:link w:val="Kop5Char"/>
    <w:qFormat/>
    <w:rsid w:val="00FA37F7"/>
    <w:pPr>
      <w:keepNext/>
      <w:keepLines/>
      <w:numPr>
        <w:ilvl w:val="4"/>
        <w:numId w:val="34"/>
      </w:numPr>
      <w:spacing w:before="200"/>
      <w:ind w:left="1701" w:hanging="1701"/>
      <w:outlineLvl w:val="4"/>
    </w:pPr>
    <w:rPr>
      <w:rFonts w:asciiTheme="majorHAnsi" w:eastAsiaTheme="majorEastAsia" w:hAnsiTheme="majorHAnsi" w:cstheme="majorBidi"/>
      <w:b w:val="0"/>
    </w:rPr>
  </w:style>
  <w:style w:type="paragraph" w:styleId="Kop6">
    <w:name w:val="heading 6"/>
    <w:basedOn w:val="Standaard"/>
    <w:next w:val="Standaard"/>
    <w:link w:val="Kop6Char"/>
    <w:rsid w:val="00BB34F1"/>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rsid w:val="00BB34F1"/>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BB34F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BB34F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BB34F1"/>
    <w:pPr>
      <w:spacing w:after="0" w:line="240" w:lineRule="exact"/>
    </w:pPr>
    <w:rPr>
      <w:sz w:val="20"/>
      <w:lang w:val="en-GB"/>
    </w:rPr>
  </w:style>
  <w:style w:type="character" w:customStyle="1" w:styleId="KoptekstChar">
    <w:name w:val="Koptekst Char"/>
    <w:basedOn w:val="Standaardalinea-lettertype"/>
    <w:link w:val="Koptekst"/>
    <w:rsid w:val="00BB34F1"/>
    <w:rPr>
      <w:sz w:val="20"/>
      <w:lang w:val="en-GB"/>
    </w:rPr>
  </w:style>
  <w:style w:type="paragraph" w:styleId="Voettekst">
    <w:name w:val="footer"/>
    <w:link w:val="VoettekstChar"/>
    <w:rsid w:val="00BB34F1"/>
    <w:pPr>
      <w:spacing w:after="0" w:line="240" w:lineRule="exact"/>
    </w:pPr>
    <w:rPr>
      <w:sz w:val="20"/>
      <w:lang w:val="en-GB"/>
    </w:rPr>
  </w:style>
  <w:style w:type="character" w:customStyle="1" w:styleId="VoettekstChar">
    <w:name w:val="Voettekst Char"/>
    <w:basedOn w:val="Standaardalinea-lettertype"/>
    <w:link w:val="Voettekst"/>
    <w:rsid w:val="00BB34F1"/>
    <w:rPr>
      <w:sz w:val="20"/>
      <w:lang w:val="en-GB"/>
    </w:rPr>
  </w:style>
  <w:style w:type="paragraph" w:styleId="Ballontekst">
    <w:name w:val="Balloon Text"/>
    <w:basedOn w:val="Standaard"/>
    <w:link w:val="BallontekstChar"/>
    <w:rsid w:val="00BB34F1"/>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B34F1"/>
    <w:rPr>
      <w:rFonts w:ascii="Tahoma" w:hAnsi="Tahoma" w:cs="Tahoma"/>
      <w:sz w:val="16"/>
      <w:szCs w:val="16"/>
      <w:lang w:val="en-GB"/>
    </w:rPr>
  </w:style>
  <w:style w:type="table" w:styleId="Tabelraster">
    <w:name w:val="Table Grid"/>
    <w:basedOn w:val="Standaardtabel"/>
    <w:uiPriority w:val="59"/>
    <w:rsid w:val="004076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Standaard"/>
    <w:rsid w:val="00BB34F1"/>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3947A1"/>
    <w:rPr>
      <w:rFonts w:asciiTheme="majorHAnsi" w:eastAsiaTheme="majorEastAsia" w:hAnsiTheme="majorHAnsi" w:cstheme="majorBidi"/>
      <w:b/>
      <w:bCs/>
      <w:caps/>
      <w:color w:val="00558C"/>
      <w:sz w:val="28"/>
      <w:szCs w:val="24"/>
      <w:lang w:val="en-GB"/>
    </w:rPr>
  </w:style>
  <w:style w:type="character" w:customStyle="1" w:styleId="Kop2Char">
    <w:name w:val="Kop 2 Char"/>
    <w:basedOn w:val="Standaardalinea-lettertype"/>
    <w:link w:val="Kop2"/>
    <w:rsid w:val="003947A1"/>
    <w:rPr>
      <w:rFonts w:asciiTheme="majorHAnsi" w:eastAsiaTheme="majorEastAsia" w:hAnsiTheme="majorHAnsi" w:cstheme="majorBidi"/>
      <w:b/>
      <w:caps/>
      <w:color w:val="00558C"/>
      <w:sz w:val="24"/>
      <w:szCs w:val="24"/>
      <w:lang w:val="en-GB"/>
    </w:rPr>
  </w:style>
  <w:style w:type="character" w:customStyle="1" w:styleId="Kop3Char">
    <w:name w:val="Kop 3 Char"/>
    <w:basedOn w:val="Standaardalinea-lettertype"/>
    <w:link w:val="Kop3"/>
    <w:rsid w:val="00FA37F7"/>
    <w:rPr>
      <w:rFonts w:asciiTheme="majorHAnsi" w:eastAsiaTheme="majorEastAsia" w:hAnsiTheme="majorHAnsi" w:cstheme="majorBidi"/>
      <w:b/>
      <w:bCs/>
      <w:smallCaps/>
      <w:color w:val="00558C"/>
      <w:sz w:val="24"/>
      <w:szCs w:val="24"/>
      <w:lang w:val="en-GB"/>
    </w:rPr>
  </w:style>
  <w:style w:type="paragraph" w:styleId="Lijst">
    <w:name w:val="List"/>
    <w:basedOn w:val="Standaard"/>
    <w:uiPriority w:val="99"/>
    <w:unhideWhenUsed/>
    <w:rsid w:val="00BB34F1"/>
    <w:pPr>
      <w:ind w:left="360" w:hanging="360"/>
      <w:contextualSpacing/>
    </w:pPr>
    <w:rPr>
      <w:sz w:val="22"/>
    </w:rPr>
  </w:style>
  <w:style w:type="character" w:customStyle="1" w:styleId="Kop4Char">
    <w:name w:val="Kop 4 Char"/>
    <w:basedOn w:val="Standaardalinea-lettertype"/>
    <w:link w:val="Kop4"/>
    <w:rsid w:val="00FA37F7"/>
    <w:rPr>
      <w:rFonts w:asciiTheme="majorHAnsi" w:eastAsiaTheme="majorEastAsia" w:hAnsiTheme="majorHAnsi" w:cstheme="majorBidi"/>
      <w:b/>
      <w:iCs/>
      <w:color w:val="00558C"/>
      <w:szCs w:val="24"/>
      <w:lang w:val="en-GB"/>
    </w:rPr>
  </w:style>
  <w:style w:type="character" w:customStyle="1" w:styleId="Kop5Char">
    <w:name w:val="Kop 5 Char"/>
    <w:basedOn w:val="Standaardalinea-lettertype"/>
    <w:link w:val="Kop5"/>
    <w:rsid w:val="00FA37F7"/>
    <w:rPr>
      <w:rFonts w:asciiTheme="majorHAnsi" w:eastAsiaTheme="majorEastAsia" w:hAnsiTheme="majorHAnsi" w:cstheme="majorBidi"/>
      <w:bCs/>
      <w:color w:val="00558C"/>
      <w:szCs w:val="28"/>
      <w:lang w:val="en-GB" w:eastAsia="en-GB"/>
    </w:rPr>
  </w:style>
  <w:style w:type="character" w:customStyle="1" w:styleId="Kop6Char">
    <w:name w:val="Kop 6 Char"/>
    <w:basedOn w:val="Standaardalinea-lettertype"/>
    <w:link w:val="Kop6"/>
    <w:rsid w:val="00BB34F1"/>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BB34F1"/>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BB34F1"/>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BB34F1"/>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C955BE"/>
    <w:pPr>
      <w:numPr>
        <w:numId w:val="18"/>
      </w:numPr>
      <w:spacing w:after="120"/>
      <w:ind w:left="992" w:hanging="425"/>
    </w:pPr>
    <w:rPr>
      <w:color w:val="000000" w:themeColor="text1"/>
      <w:sz w:val="22"/>
    </w:rPr>
  </w:style>
  <w:style w:type="paragraph" w:customStyle="1" w:styleId="Bullet1text">
    <w:name w:val="Bullet 1 text"/>
    <w:basedOn w:val="Standaard"/>
    <w:qFormat/>
    <w:rsid w:val="00C955BE"/>
    <w:pPr>
      <w:suppressAutoHyphens/>
      <w:spacing w:after="120" w:line="240" w:lineRule="auto"/>
      <w:ind w:left="992"/>
      <w:jc w:val="both"/>
    </w:pPr>
    <w:rPr>
      <w:rFonts w:eastAsia="Times New Roman" w:cs="Times New Roman"/>
      <w:sz w:val="22"/>
      <w:szCs w:val="20"/>
      <w:lang w:eastAsia="en-GB"/>
    </w:rPr>
  </w:style>
  <w:style w:type="paragraph" w:customStyle="1" w:styleId="Heading1separatationline">
    <w:name w:val="Heading 1 separatation line"/>
    <w:basedOn w:val="Standaard"/>
    <w:next w:val="Plattetekst"/>
    <w:rsid w:val="00BB34F1"/>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Standaard"/>
    <w:next w:val="Plattetekst"/>
    <w:rsid w:val="00BB34F1"/>
    <w:pPr>
      <w:pBdr>
        <w:bottom w:val="single" w:sz="4" w:space="1" w:color="575756"/>
      </w:pBdr>
      <w:spacing w:after="60" w:line="110" w:lineRule="exact"/>
      <w:ind w:right="8787"/>
    </w:pPr>
    <w:rPr>
      <w:color w:val="000000" w:themeColor="text1"/>
      <w:sz w:val="22"/>
    </w:rPr>
  </w:style>
  <w:style w:type="paragraph" w:styleId="Plattetekstinspringen3">
    <w:name w:val="Body Text Indent 3"/>
    <w:basedOn w:val="Standaard"/>
    <w:link w:val="Plattetekstinspringen3Char"/>
    <w:semiHidden/>
    <w:unhideWhenUsed/>
    <w:rsid w:val="00BB34F1"/>
    <w:pPr>
      <w:spacing w:after="120"/>
      <w:ind w:left="360"/>
    </w:pPr>
    <w:rPr>
      <w:sz w:val="16"/>
      <w:szCs w:val="16"/>
    </w:rPr>
  </w:style>
  <w:style w:type="paragraph" w:customStyle="1" w:styleId="Editionnumber">
    <w:name w:val="Edition number"/>
    <w:basedOn w:val="Standaard"/>
    <w:rsid w:val="00BB34F1"/>
    <w:rPr>
      <w:b/>
      <w:color w:val="00558C"/>
      <w:sz w:val="50"/>
      <w:szCs w:val="50"/>
    </w:rPr>
  </w:style>
  <w:style w:type="paragraph" w:customStyle="1" w:styleId="Editionnumber-footer">
    <w:name w:val="Edition number - footer"/>
    <w:basedOn w:val="Voettekst"/>
    <w:next w:val="Geenafstand"/>
    <w:rsid w:val="00BB34F1"/>
    <w:pPr>
      <w:framePr w:hSpace="142" w:wrap="around" w:hAnchor="margin" w:xAlign="center" w:yAlign="bottom"/>
      <w:spacing w:before="40" w:line="180" w:lineRule="exact"/>
      <w:suppressOverlap/>
    </w:pPr>
    <w:rPr>
      <w:b/>
      <w:color w:val="00558C" w:themeColor="accent1"/>
      <w:sz w:val="15"/>
      <w:szCs w:val="15"/>
    </w:rPr>
  </w:style>
  <w:style w:type="paragraph" w:customStyle="1" w:styleId="DocumentHistory">
    <w:name w:val="Document History"/>
    <w:basedOn w:val="Koptekst"/>
    <w:link w:val="DocumentHistoryChar"/>
    <w:rsid w:val="00BB34F1"/>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CF22B5"/>
    <w:pPr>
      <w:tabs>
        <w:tab w:val="left" w:pos="567"/>
        <w:tab w:val="right" w:leader="dot" w:pos="10206"/>
      </w:tabs>
      <w:spacing w:after="40" w:line="300" w:lineRule="atLeast"/>
      <w:ind w:right="567"/>
    </w:pPr>
    <w:rPr>
      <w:rFonts w:eastAsiaTheme="minorEastAsia"/>
      <w:b/>
      <w:caps/>
      <w:noProof/>
      <w:color w:val="00558C"/>
      <w:sz w:val="24"/>
      <w:szCs w:val="24"/>
      <w:lang w:eastAsia="en-GB"/>
    </w:rPr>
  </w:style>
  <w:style w:type="paragraph" w:styleId="Inhopg2">
    <w:name w:val="toc 2"/>
    <w:basedOn w:val="Standaard"/>
    <w:next w:val="Standaard"/>
    <w:uiPriority w:val="39"/>
    <w:rsid w:val="007D487F"/>
    <w:pPr>
      <w:tabs>
        <w:tab w:val="left" w:pos="709"/>
        <w:tab w:val="right" w:leader="dot" w:pos="10206"/>
      </w:tabs>
      <w:spacing w:after="40" w:line="300" w:lineRule="atLeast"/>
      <w:ind w:right="567"/>
    </w:pPr>
    <w:rPr>
      <w:rFonts w:eastAsiaTheme="minorEastAsia"/>
      <w:noProof/>
      <w:color w:val="00558C"/>
      <w:sz w:val="22"/>
      <w:szCs w:val="24"/>
      <w:lang w:eastAsia="en-GB"/>
    </w:rPr>
  </w:style>
  <w:style w:type="character" w:styleId="Hyperlink">
    <w:name w:val="Hyperlink"/>
    <w:basedOn w:val="Standaardalinea-lettertype"/>
    <w:uiPriority w:val="99"/>
    <w:unhideWhenUsed/>
    <w:rsid w:val="00BB34F1"/>
    <w:rPr>
      <w:color w:val="00558C" w:themeColor="accent1"/>
      <w:u w:val="single"/>
    </w:rPr>
  </w:style>
  <w:style w:type="paragraph" w:styleId="Lijstnummering3">
    <w:name w:val="List Number 3"/>
    <w:basedOn w:val="Standaard"/>
    <w:uiPriority w:val="99"/>
    <w:unhideWhenUsed/>
    <w:rsid w:val="00BB34F1"/>
    <w:pPr>
      <w:contextualSpacing/>
    </w:pPr>
  </w:style>
  <w:style w:type="paragraph" w:styleId="Lijstmetafbeeldingen">
    <w:name w:val="table of figures"/>
    <w:basedOn w:val="Inhopg1"/>
    <w:next w:val="Standaard"/>
    <w:uiPriority w:val="99"/>
    <w:rsid w:val="00174347"/>
    <w:pPr>
      <w:tabs>
        <w:tab w:val="left" w:pos="1418"/>
      </w:tabs>
      <w:ind w:left="1418" w:hanging="1418"/>
    </w:pPr>
    <w:rPr>
      <w:b w:val="0"/>
      <w:i/>
      <w:caps w:val="0"/>
      <w:sz w:val="22"/>
    </w:rPr>
  </w:style>
  <w:style w:type="paragraph" w:customStyle="1" w:styleId="Tabletext">
    <w:name w:val="Table text"/>
    <w:basedOn w:val="Standaard"/>
    <w:qFormat/>
    <w:rsid w:val="00BB34F1"/>
    <w:pPr>
      <w:spacing w:before="60" w:after="60"/>
      <w:ind w:left="113" w:right="113"/>
    </w:pPr>
    <w:rPr>
      <w:color w:val="000000" w:themeColor="text1"/>
      <w:sz w:val="20"/>
    </w:rPr>
  </w:style>
  <w:style w:type="paragraph" w:customStyle="1" w:styleId="Revisiontabletexttitle">
    <w:name w:val="Revision table text title"/>
    <w:basedOn w:val="Tabletext"/>
    <w:rsid w:val="0006154F"/>
    <w:rPr>
      <w:b/>
      <w:color w:val="00558C"/>
    </w:rPr>
  </w:style>
  <w:style w:type="table" w:styleId="Gemiddeldearcering1">
    <w:name w:val="Medium Shading 1"/>
    <w:basedOn w:val="Standaardtabel"/>
    <w:uiPriority w:val="63"/>
    <w:rsid w:val="00BB34F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uiPriority w:val="35"/>
    <w:rsid w:val="00BB34F1"/>
    <w:rPr>
      <w:b/>
      <w:bCs/>
      <w:i/>
      <w:color w:val="575756"/>
      <w:sz w:val="22"/>
      <w:u w:val="single"/>
    </w:rPr>
  </w:style>
  <w:style w:type="paragraph" w:styleId="Inhopg3">
    <w:name w:val="toc 3"/>
    <w:basedOn w:val="Standaard"/>
    <w:next w:val="Standaard"/>
    <w:uiPriority w:val="39"/>
    <w:unhideWhenUsed/>
    <w:rsid w:val="006C3466"/>
    <w:pPr>
      <w:tabs>
        <w:tab w:val="left" w:pos="1418"/>
        <w:tab w:val="right" w:leader="dot" w:pos="9639"/>
        <w:tab w:val="right" w:leader="dot" w:pos="10195"/>
      </w:tabs>
      <w:spacing w:after="40"/>
      <w:ind w:left="567"/>
    </w:pPr>
    <w:rPr>
      <w:rFonts w:eastAsiaTheme="minorEastAsia"/>
      <w:noProof/>
      <w:color w:val="00558C"/>
      <w:sz w:val="20"/>
      <w:szCs w:val="24"/>
      <w:lang w:eastAsia="en-GB"/>
    </w:rPr>
  </w:style>
  <w:style w:type="character" w:customStyle="1" w:styleId="Plattetekstinspringen3Char">
    <w:name w:val="Platte tekst inspringen 3 Char"/>
    <w:basedOn w:val="Standaardalinea-lettertype"/>
    <w:link w:val="Plattetekstinspringen3"/>
    <w:semiHidden/>
    <w:rsid w:val="00BB34F1"/>
    <w:rPr>
      <w:sz w:val="16"/>
      <w:szCs w:val="16"/>
      <w:lang w:val="en-GB"/>
    </w:rPr>
  </w:style>
  <w:style w:type="paragraph" w:styleId="Lijst2">
    <w:name w:val="List 2"/>
    <w:basedOn w:val="Standaard"/>
    <w:uiPriority w:val="99"/>
    <w:unhideWhenUsed/>
    <w:rsid w:val="00BB34F1"/>
    <w:pPr>
      <w:ind w:left="720" w:hanging="360"/>
      <w:contextualSpacing/>
    </w:pPr>
  </w:style>
  <w:style w:type="paragraph" w:customStyle="1" w:styleId="Bullet2">
    <w:name w:val="Bullet 2"/>
    <w:basedOn w:val="Standaard"/>
    <w:link w:val="Bullet2Char"/>
    <w:qFormat/>
    <w:rsid w:val="00C955BE"/>
    <w:pPr>
      <w:numPr>
        <w:numId w:val="19"/>
      </w:numPr>
      <w:spacing w:after="120"/>
      <w:ind w:left="1276" w:hanging="425"/>
    </w:pPr>
    <w:rPr>
      <w:color w:val="000000" w:themeColor="text1"/>
      <w:sz w:val="22"/>
    </w:rPr>
  </w:style>
  <w:style w:type="paragraph" w:customStyle="1" w:styleId="Footereditionno">
    <w:name w:val="Footer edition no."/>
    <w:basedOn w:val="Standaard"/>
    <w:rsid w:val="00BB34F1"/>
    <w:pPr>
      <w:tabs>
        <w:tab w:val="center" w:pos="7230"/>
        <w:tab w:val="right" w:pos="14601"/>
      </w:tabs>
    </w:pPr>
    <w:rPr>
      <w:b/>
      <w:color w:val="00558C"/>
      <w:sz w:val="15"/>
    </w:rPr>
  </w:style>
  <w:style w:type="paragraph" w:customStyle="1" w:styleId="AppendixHead2">
    <w:name w:val="Appendix Head 2"/>
    <w:basedOn w:val="AppendixtitleHead1"/>
    <w:next w:val="Heading1separatationline"/>
    <w:qFormat/>
    <w:rsid w:val="00FA37F7"/>
    <w:pPr>
      <w:numPr>
        <w:ilvl w:val="1"/>
      </w:numPr>
      <w:spacing w:before="240" w:after="120"/>
    </w:pPr>
    <w:rPr>
      <w:rFonts w:cs="Arial"/>
      <w:sz w:val="24"/>
      <w:lang w:eastAsia="en-GB"/>
    </w:rPr>
  </w:style>
  <w:style w:type="paragraph" w:customStyle="1" w:styleId="AppendixHead3">
    <w:name w:val="Appendix Head 3"/>
    <w:basedOn w:val="AppendixHead2"/>
    <w:next w:val="Heading2separationline"/>
    <w:qFormat/>
    <w:rsid w:val="00FA37F7"/>
    <w:pPr>
      <w:numPr>
        <w:ilvl w:val="2"/>
      </w:numPr>
      <w:spacing w:before="120"/>
    </w:pPr>
    <w:rPr>
      <w:caps w:val="0"/>
      <w:smallCaps/>
    </w:rPr>
  </w:style>
  <w:style w:type="paragraph" w:customStyle="1" w:styleId="AppendixHead4">
    <w:name w:val="Appendix Head 4"/>
    <w:basedOn w:val="AppendixHead3"/>
    <w:next w:val="Plattetekst"/>
    <w:qFormat/>
    <w:rsid w:val="00FA37F7"/>
    <w:pPr>
      <w:numPr>
        <w:ilvl w:val="3"/>
      </w:numPr>
    </w:pPr>
    <w:rPr>
      <w:smallCaps w:val="0"/>
      <w:sz w:val="22"/>
    </w:rPr>
  </w:style>
  <w:style w:type="paragraph" w:customStyle="1" w:styleId="AppendixHead5">
    <w:name w:val="Appendix Head 5"/>
    <w:basedOn w:val="AppendixHead4"/>
    <w:next w:val="Plattetekst"/>
    <w:qFormat/>
    <w:rsid w:val="00FA37F7"/>
    <w:pPr>
      <w:numPr>
        <w:ilvl w:val="4"/>
      </w:numPr>
      <w:ind w:left="1701" w:hanging="1701"/>
    </w:pPr>
    <w:rPr>
      <w:b w:val="0"/>
    </w:rPr>
  </w:style>
  <w:style w:type="paragraph" w:styleId="Plattetekst">
    <w:name w:val="Body Text"/>
    <w:basedOn w:val="Standaard"/>
    <w:link w:val="PlattetekstChar"/>
    <w:unhideWhenUsed/>
    <w:qFormat/>
    <w:rsid w:val="00805232"/>
    <w:pPr>
      <w:spacing w:after="120"/>
      <w:jc w:val="both"/>
    </w:pPr>
    <w:rPr>
      <w:sz w:val="22"/>
    </w:rPr>
  </w:style>
  <w:style w:type="character" w:customStyle="1" w:styleId="PlattetekstChar">
    <w:name w:val="Platte tekst Char"/>
    <w:basedOn w:val="Standaardalinea-lettertype"/>
    <w:link w:val="Plattetekst"/>
    <w:rsid w:val="00805232"/>
    <w:rPr>
      <w:lang w:val="en-GB"/>
    </w:rPr>
  </w:style>
  <w:style w:type="paragraph" w:customStyle="1" w:styleId="AppendixtitleHead1">
    <w:name w:val="Appendix title (Head 1)"/>
    <w:next w:val="Standaard"/>
    <w:qFormat/>
    <w:rsid w:val="003947A1"/>
    <w:pPr>
      <w:numPr>
        <w:numId w:val="2"/>
      </w:numPr>
      <w:spacing w:before="120" w:after="240" w:line="240" w:lineRule="auto"/>
    </w:pPr>
    <w:rPr>
      <w:rFonts w:eastAsia="Calibri" w:cs="Calibri"/>
      <w:b/>
      <w:bCs/>
      <w:caps/>
      <w:color w:val="00558C"/>
      <w:sz w:val="28"/>
      <w:szCs w:val="28"/>
      <w:lang w:val="en-GB"/>
    </w:rPr>
  </w:style>
  <w:style w:type="character" w:styleId="Verwijzingopmerking">
    <w:name w:val="annotation reference"/>
    <w:basedOn w:val="Standaardalinea-lettertype"/>
    <w:unhideWhenUsed/>
    <w:rsid w:val="00BB34F1"/>
    <w:rPr>
      <w:noProof w:val="0"/>
      <w:sz w:val="18"/>
      <w:szCs w:val="18"/>
      <w:lang w:val="en-GB"/>
    </w:rPr>
  </w:style>
  <w:style w:type="paragraph" w:styleId="Tekstopmerking">
    <w:name w:val="annotation text"/>
    <w:basedOn w:val="Standaard"/>
    <w:link w:val="TekstopmerkingChar"/>
    <w:unhideWhenUsed/>
    <w:rsid w:val="00BB34F1"/>
    <w:pPr>
      <w:spacing w:line="240" w:lineRule="auto"/>
    </w:pPr>
    <w:rPr>
      <w:sz w:val="24"/>
      <w:szCs w:val="24"/>
    </w:rPr>
  </w:style>
  <w:style w:type="character" w:customStyle="1" w:styleId="TekstopmerkingChar">
    <w:name w:val="Tekst opmerking Char"/>
    <w:basedOn w:val="Standaardalinea-lettertype"/>
    <w:link w:val="Tekstopmerking"/>
    <w:rsid w:val="00BB34F1"/>
    <w:rPr>
      <w:sz w:val="24"/>
      <w:szCs w:val="24"/>
      <w:lang w:val="en-GB"/>
    </w:rPr>
  </w:style>
  <w:style w:type="paragraph" w:styleId="Onderwerpvanopmerking">
    <w:name w:val="annotation subject"/>
    <w:basedOn w:val="Tekstopmerking"/>
    <w:next w:val="Tekstopmerking"/>
    <w:link w:val="OnderwerpvanopmerkingChar"/>
    <w:unhideWhenUsed/>
    <w:rsid w:val="00BB34F1"/>
    <w:rPr>
      <w:b/>
      <w:bCs/>
      <w:sz w:val="20"/>
      <w:szCs w:val="20"/>
    </w:rPr>
  </w:style>
  <w:style w:type="character" w:customStyle="1" w:styleId="OnderwerpvanopmerkingChar">
    <w:name w:val="Onderwerp van opmerking Char"/>
    <w:basedOn w:val="TekstopmerkingChar"/>
    <w:link w:val="Onderwerpvanopmerking"/>
    <w:rsid w:val="00BB34F1"/>
    <w:rPr>
      <w:b/>
      <w:bCs/>
      <w:sz w:val="20"/>
      <w:szCs w:val="20"/>
      <w:lang w:val="en-GB"/>
    </w:rPr>
  </w:style>
  <w:style w:type="paragraph" w:styleId="Normaalweb">
    <w:name w:val="Normal (Web)"/>
    <w:basedOn w:val="Standaard"/>
    <w:uiPriority w:val="99"/>
    <w:semiHidden/>
    <w:unhideWhenUsed/>
    <w:rsid w:val="00BB34F1"/>
    <w:rPr>
      <w:rFonts w:ascii="Times New Roman" w:hAnsi="Times New Roman" w:cs="Times New Roman"/>
      <w:sz w:val="24"/>
      <w:szCs w:val="24"/>
    </w:rPr>
  </w:style>
  <w:style w:type="paragraph" w:customStyle="1" w:styleId="InsetList">
    <w:name w:val="Inset List"/>
    <w:basedOn w:val="Standaard"/>
    <w:rsid w:val="00BB34F1"/>
    <w:pPr>
      <w:numPr>
        <w:numId w:val="6"/>
      </w:numPr>
      <w:spacing w:after="120"/>
      <w:jc w:val="both"/>
    </w:pPr>
    <w:rPr>
      <w:sz w:val="22"/>
    </w:rPr>
  </w:style>
  <w:style w:type="paragraph" w:customStyle="1" w:styleId="Lista">
    <w:name w:val="List a"/>
    <w:basedOn w:val="Standaard"/>
    <w:qFormat/>
    <w:rsid w:val="00BB34F1"/>
    <w:pPr>
      <w:numPr>
        <w:ilvl w:val="1"/>
        <w:numId w:val="9"/>
      </w:numPr>
      <w:spacing w:after="120" w:line="240" w:lineRule="auto"/>
      <w:jc w:val="both"/>
    </w:pPr>
    <w:rPr>
      <w:rFonts w:eastAsia="Times New Roman" w:cs="Times New Roman"/>
      <w:sz w:val="22"/>
      <w:szCs w:val="20"/>
      <w:lang w:eastAsia="en-GB"/>
    </w:rPr>
  </w:style>
  <w:style w:type="paragraph" w:customStyle="1" w:styleId="Tablecaption">
    <w:name w:val="Table caption"/>
    <w:basedOn w:val="Bijschrift"/>
    <w:next w:val="Standaard"/>
    <w:qFormat/>
    <w:rsid w:val="006F16E6"/>
    <w:pPr>
      <w:numPr>
        <w:numId w:val="12"/>
      </w:numPr>
      <w:spacing w:after="240"/>
      <w:jc w:val="center"/>
    </w:pPr>
    <w:rPr>
      <w:b w:val="0"/>
      <w:u w:val="none"/>
    </w:rPr>
  </w:style>
  <w:style w:type="paragraph" w:styleId="Inhopg4">
    <w:name w:val="toc 4"/>
    <w:basedOn w:val="Normaalweb"/>
    <w:next w:val="Standaard"/>
    <w:uiPriority w:val="39"/>
    <w:unhideWhenUsed/>
    <w:rsid w:val="007D487F"/>
    <w:pPr>
      <w:tabs>
        <w:tab w:val="left" w:pos="1985"/>
        <w:tab w:val="right" w:pos="9639"/>
      </w:tabs>
      <w:spacing w:before="60" w:after="60"/>
      <w:ind w:left="1418" w:hanging="1418"/>
    </w:pPr>
    <w:rPr>
      <w:rFonts w:asciiTheme="minorHAnsi" w:hAnsiTheme="minorHAnsi"/>
      <w:b/>
      <w:noProof/>
      <w:color w:val="00558C"/>
      <w:u w:color="009FDF"/>
      <w14:scene3d>
        <w14:camera w14:prst="orthographicFront"/>
        <w14:lightRig w14:rig="threePt" w14:dir="t">
          <w14:rot w14:lat="0" w14:lon="0" w14:rev="0"/>
        </w14:lightRig>
      </w14:scene3d>
    </w:rPr>
  </w:style>
  <w:style w:type="paragraph" w:customStyle="1" w:styleId="ListofFigures">
    <w:name w:val="List of Figures"/>
    <w:basedOn w:val="Standaard"/>
    <w:next w:val="Standaard"/>
    <w:rsid w:val="00832845"/>
    <w:pPr>
      <w:spacing w:after="240" w:line="480" w:lineRule="atLeast"/>
    </w:pPr>
    <w:rPr>
      <w:b/>
      <w:color w:val="009FE3" w:themeColor="accent2"/>
      <w:sz w:val="40"/>
      <w:szCs w:val="40"/>
    </w:rPr>
  </w:style>
  <w:style w:type="paragraph" w:styleId="Voetnoottekst">
    <w:name w:val="footnote text"/>
    <w:basedOn w:val="Standaard"/>
    <w:link w:val="VoetnoottekstChar"/>
    <w:unhideWhenUsed/>
    <w:rsid w:val="00EA5741"/>
    <w:pPr>
      <w:tabs>
        <w:tab w:val="left" w:pos="284"/>
      </w:tabs>
      <w:spacing w:line="240" w:lineRule="auto"/>
      <w:ind w:left="284" w:hanging="284"/>
    </w:pPr>
    <w:rPr>
      <w:sz w:val="20"/>
      <w:szCs w:val="24"/>
    </w:rPr>
  </w:style>
  <w:style w:type="character" w:customStyle="1" w:styleId="VoetnoottekstChar">
    <w:name w:val="Voetnoottekst Char"/>
    <w:basedOn w:val="Standaardalinea-lettertype"/>
    <w:link w:val="Voetnoottekst"/>
    <w:rsid w:val="00EA5741"/>
    <w:rPr>
      <w:sz w:val="20"/>
      <w:szCs w:val="24"/>
      <w:lang w:val="en-GB"/>
    </w:rPr>
  </w:style>
  <w:style w:type="character" w:styleId="Voetnootmarkering">
    <w:name w:val="footnote reference"/>
    <w:rsid w:val="00BB34F1"/>
    <w:rPr>
      <w:vertAlign w:val="superscript"/>
    </w:rPr>
  </w:style>
  <w:style w:type="paragraph" w:customStyle="1" w:styleId="RecommendationListatext">
    <w:name w:val="Recommendation List a text"/>
    <w:basedOn w:val="Standaard"/>
    <w:qFormat/>
    <w:rsid w:val="008675C6"/>
    <w:pPr>
      <w:spacing w:after="120"/>
      <w:ind w:left="1559"/>
    </w:pPr>
    <w:rPr>
      <w:sz w:val="24"/>
    </w:rPr>
  </w:style>
  <w:style w:type="character" w:styleId="Paginanummer">
    <w:name w:val="page number"/>
    <w:rsid w:val="00BB34F1"/>
    <w:rPr>
      <w:rFonts w:asciiTheme="minorHAnsi" w:hAnsiTheme="minorHAnsi"/>
      <w:sz w:val="15"/>
    </w:rPr>
  </w:style>
  <w:style w:type="numbering" w:styleId="Artikelsectie">
    <w:name w:val="Outline List 3"/>
    <w:basedOn w:val="Geenlijst"/>
    <w:rsid w:val="00BB34F1"/>
    <w:pPr>
      <w:numPr>
        <w:numId w:val="4"/>
      </w:numPr>
    </w:pPr>
  </w:style>
  <w:style w:type="paragraph" w:styleId="Inhopg5">
    <w:name w:val="toc 5"/>
    <w:basedOn w:val="Standaard"/>
    <w:next w:val="Standaard"/>
    <w:autoRedefine/>
    <w:uiPriority w:val="39"/>
    <w:rsid w:val="007D487F"/>
    <w:pPr>
      <w:tabs>
        <w:tab w:val="left" w:pos="1985"/>
        <w:tab w:val="right" w:leader="dot" w:pos="9639"/>
      </w:tabs>
      <w:spacing w:before="120" w:after="120" w:line="240" w:lineRule="auto"/>
      <w:ind w:left="1418" w:right="567" w:hanging="1418"/>
    </w:pPr>
    <w:rPr>
      <w:rFonts w:eastAsia="Times New Roman" w:cs="Times New Roman"/>
      <w:b/>
      <w:caps/>
      <w:noProof/>
      <w:color w:val="00558C"/>
      <w:sz w:val="24"/>
      <w:szCs w:val="20"/>
      <w:u w:color="407EC9"/>
    </w:rPr>
  </w:style>
  <w:style w:type="paragraph" w:styleId="Inhopg6">
    <w:name w:val="toc 6"/>
    <w:basedOn w:val="Standaard"/>
    <w:next w:val="Standaard"/>
    <w:autoRedefine/>
    <w:uiPriority w:val="39"/>
    <w:rsid w:val="007D487F"/>
    <w:pPr>
      <w:tabs>
        <w:tab w:val="left" w:pos="567"/>
        <w:tab w:val="right" w:leader="dot" w:pos="10195"/>
      </w:tabs>
      <w:spacing w:line="240" w:lineRule="auto"/>
      <w:ind w:right="567"/>
    </w:pPr>
    <w:rPr>
      <w:rFonts w:ascii="Calibri" w:eastAsia="Times New Roman" w:hAnsi="Calibri" w:cs="Times New Roman"/>
      <w:b/>
      <w:noProof/>
      <w:color w:val="00558C"/>
      <w:sz w:val="24"/>
      <w:szCs w:val="20"/>
    </w:rPr>
  </w:style>
  <w:style w:type="paragraph" w:styleId="Inhopg7">
    <w:name w:val="toc 7"/>
    <w:basedOn w:val="Standaard"/>
    <w:next w:val="Standaard"/>
    <w:autoRedefine/>
    <w:rsid w:val="00BB34F1"/>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BB34F1"/>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BB34F1"/>
    <w:pPr>
      <w:spacing w:line="240" w:lineRule="auto"/>
      <w:ind w:left="1680"/>
    </w:pPr>
    <w:rPr>
      <w:rFonts w:ascii="Arial" w:eastAsia="Times New Roman" w:hAnsi="Arial" w:cs="Times New Roman"/>
      <w:sz w:val="20"/>
      <w:szCs w:val="20"/>
    </w:rPr>
  </w:style>
  <w:style w:type="paragraph" w:customStyle="1" w:styleId="THECOUNCIL">
    <w:name w:val="THE COUNCIL"/>
    <w:basedOn w:val="Standaard"/>
    <w:next w:val="Noting"/>
    <w:rsid w:val="0006154F"/>
    <w:pPr>
      <w:spacing w:before="240" w:after="360" w:line="240" w:lineRule="auto"/>
      <w:jc w:val="both"/>
    </w:pPr>
    <w:rPr>
      <w:rFonts w:eastAsia="Times New Roman" w:cs="Times New Roman"/>
      <w:b/>
      <w:color w:val="009FE3" w:themeColor="accent2"/>
      <w:sz w:val="48"/>
      <w:szCs w:val="24"/>
    </w:rPr>
  </w:style>
  <w:style w:type="character" w:customStyle="1" w:styleId="Bullet2Char">
    <w:name w:val="Bullet 2 Char"/>
    <w:basedOn w:val="Standaardalinea-lettertype"/>
    <w:link w:val="Bullet2"/>
    <w:rsid w:val="00C955BE"/>
    <w:rPr>
      <w:color w:val="000000" w:themeColor="text1"/>
      <w:lang w:val="en-GB"/>
    </w:rPr>
  </w:style>
  <w:style w:type="paragraph" w:customStyle="1" w:styleId="Bullet2text">
    <w:name w:val="Bullet 2 text"/>
    <w:basedOn w:val="Standaard"/>
    <w:qFormat/>
    <w:rsid w:val="00151514"/>
    <w:pPr>
      <w:suppressAutoHyphens/>
      <w:spacing w:after="120" w:line="240" w:lineRule="auto"/>
      <w:ind w:left="1701" w:hanging="425"/>
      <w:jc w:val="both"/>
    </w:pPr>
    <w:rPr>
      <w:rFonts w:eastAsia="Times New Roman" w:cs="Times New Roman"/>
      <w:sz w:val="22"/>
      <w:szCs w:val="20"/>
      <w:lang w:eastAsia="en-GB"/>
    </w:rPr>
  </w:style>
  <w:style w:type="paragraph" w:customStyle="1" w:styleId="Listatext">
    <w:name w:val="List a text"/>
    <w:basedOn w:val="Standaard"/>
    <w:qFormat/>
    <w:rsid w:val="00BB34F1"/>
    <w:pPr>
      <w:spacing w:after="120"/>
      <w:ind w:left="1134"/>
    </w:pPr>
    <w:rPr>
      <w:sz w:val="22"/>
    </w:rPr>
  </w:style>
  <w:style w:type="paragraph" w:styleId="Documentstructuur">
    <w:name w:val="Document Map"/>
    <w:basedOn w:val="Standaard"/>
    <w:link w:val="DocumentstructuurChar"/>
    <w:rsid w:val="00BB34F1"/>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BB34F1"/>
    <w:rPr>
      <w:rFonts w:ascii="Tahoma" w:eastAsia="Times New Roman" w:hAnsi="Tahoma" w:cs="Times New Roman"/>
      <w:sz w:val="20"/>
      <w:szCs w:val="24"/>
      <w:shd w:val="clear" w:color="auto" w:fill="000080"/>
      <w:lang w:val="de-DE" w:eastAsia="de-DE"/>
    </w:rPr>
  </w:style>
  <w:style w:type="character" w:styleId="GevolgdeHyperlink">
    <w:name w:val="FollowedHyperlink"/>
    <w:rsid w:val="00BB34F1"/>
    <w:rPr>
      <w:color w:val="800080"/>
      <w:u w:val="single"/>
    </w:rPr>
  </w:style>
  <w:style w:type="paragraph" w:customStyle="1" w:styleId="Tableoftables">
    <w:name w:val="Table of tables"/>
    <w:basedOn w:val="Lijstmetafbeeldingen"/>
    <w:rsid w:val="00BB34F1"/>
    <w:pPr>
      <w:tabs>
        <w:tab w:val="left" w:pos="1134"/>
        <w:tab w:val="right" w:pos="9781"/>
      </w:tabs>
    </w:pPr>
  </w:style>
  <w:style w:type="character" w:styleId="Nadruk">
    <w:name w:val="Emphasis"/>
    <w:uiPriority w:val="20"/>
    <w:rsid w:val="00BB34F1"/>
    <w:rPr>
      <w:i/>
      <w:iCs/>
    </w:rPr>
  </w:style>
  <w:style w:type="character" w:styleId="HTML-citaat">
    <w:name w:val="HTML Cite"/>
    <w:rsid w:val="00BB34F1"/>
    <w:rPr>
      <w:i/>
      <w:iCs/>
    </w:rPr>
  </w:style>
  <w:style w:type="paragraph" w:customStyle="1" w:styleId="Equationnumber">
    <w:name w:val="Equation number"/>
    <w:basedOn w:val="Plattetekst"/>
    <w:next w:val="Plattetekst"/>
    <w:link w:val="EquationnumberChar"/>
    <w:qFormat/>
    <w:rsid w:val="004E4EC6"/>
    <w:pPr>
      <w:numPr>
        <w:numId w:val="17"/>
      </w:numPr>
      <w:spacing w:before="60"/>
      <w:jc w:val="right"/>
    </w:pPr>
  </w:style>
  <w:style w:type="paragraph" w:customStyle="1" w:styleId="TableofAppendices">
    <w:name w:val="Table of Appendices"/>
    <w:basedOn w:val="Lijstmetafbeeldingen"/>
    <w:next w:val="Plattetekst"/>
    <w:rsid w:val="00BB34F1"/>
  </w:style>
  <w:style w:type="paragraph" w:customStyle="1" w:styleId="Default">
    <w:name w:val="Default"/>
    <w:rsid w:val="00BB34F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BB34F1"/>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BB34F1"/>
    <w:p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076B9"/>
    <w:pPr>
      <w:numPr>
        <w:numId w:val="13"/>
      </w:numPr>
      <w:spacing w:before="120"/>
      <w:contextualSpacing/>
    </w:pPr>
    <w:rPr>
      <w:sz w:val="20"/>
    </w:rPr>
  </w:style>
  <w:style w:type="paragraph" w:customStyle="1" w:styleId="Textedesaisie">
    <w:name w:val="Texte de saisie"/>
    <w:basedOn w:val="Standaard"/>
    <w:link w:val="TextedesaisieCar"/>
    <w:rsid w:val="00BB34F1"/>
    <w:rPr>
      <w:color w:val="000000" w:themeColor="text1"/>
      <w:sz w:val="22"/>
    </w:rPr>
  </w:style>
  <w:style w:type="character" w:customStyle="1" w:styleId="TextedesaisieCar">
    <w:name w:val="Texte de saisie Car"/>
    <w:basedOn w:val="Standaardalinea-lettertype"/>
    <w:link w:val="Textedesaisie"/>
    <w:rsid w:val="00BB34F1"/>
    <w:rPr>
      <w:color w:val="000000" w:themeColor="text1"/>
      <w:lang w:val="en-GB"/>
    </w:rPr>
  </w:style>
  <w:style w:type="paragraph" w:customStyle="1" w:styleId="Figurecaption">
    <w:name w:val="Figure caption"/>
    <w:basedOn w:val="Bijschrift"/>
    <w:next w:val="Plattetekst"/>
    <w:qFormat/>
    <w:rsid w:val="00CF2A39"/>
    <w:pPr>
      <w:numPr>
        <w:numId w:val="5"/>
      </w:numPr>
      <w:spacing w:before="240" w:after="240"/>
      <w:jc w:val="center"/>
    </w:pPr>
    <w:rPr>
      <w:b w:val="0"/>
      <w:u w:val="none"/>
    </w:rPr>
  </w:style>
  <w:style w:type="paragraph" w:customStyle="1" w:styleId="TableofAnnexes">
    <w:name w:val="Table of Annexes"/>
    <w:basedOn w:val="Lijstmetafbeeldingen"/>
    <w:next w:val="Standaard"/>
    <w:rsid w:val="00BB34F1"/>
  </w:style>
  <w:style w:type="paragraph" w:styleId="Geenafstand">
    <w:name w:val="No Spacing"/>
    <w:uiPriority w:val="1"/>
    <w:semiHidden/>
    <w:rsid w:val="00BB34F1"/>
    <w:pPr>
      <w:spacing w:after="0" w:line="240" w:lineRule="auto"/>
    </w:pPr>
    <w:rPr>
      <w:sz w:val="18"/>
      <w:lang w:val="en-GB"/>
    </w:rPr>
  </w:style>
  <w:style w:type="paragraph" w:customStyle="1" w:styleId="PageNumber1">
    <w:name w:val="Page Number1"/>
    <w:basedOn w:val="Standaard"/>
    <w:rsid w:val="00BB34F1"/>
    <w:pPr>
      <w:spacing w:line="180" w:lineRule="exact"/>
      <w:jc w:val="right"/>
    </w:pPr>
    <w:rPr>
      <w:color w:val="00558C" w:themeColor="accent1"/>
    </w:rPr>
  </w:style>
  <w:style w:type="paragraph" w:customStyle="1" w:styleId="Tableheading">
    <w:name w:val="Table heading"/>
    <w:basedOn w:val="Standaard"/>
    <w:qFormat/>
    <w:rsid w:val="00861B7F"/>
    <w:pPr>
      <w:spacing w:before="60" w:after="60"/>
      <w:ind w:left="113" w:right="113"/>
      <w:jc w:val="center"/>
    </w:pPr>
    <w:rPr>
      <w:b/>
      <w:color w:val="00558C"/>
      <w:sz w:val="20"/>
      <w:lang w:val="en-US"/>
    </w:rPr>
  </w:style>
  <w:style w:type="paragraph" w:customStyle="1" w:styleId="Bullet3">
    <w:name w:val="Bullet 3"/>
    <w:basedOn w:val="Standaard"/>
    <w:qFormat/>
    <w:rsid w:val="00151514"/>
    <w:pPr>
      <w:numPr>
        <w:numId w:val="20"/>
      </w:numPr>
      <w:spacing w:after="120" w:line="240" w:lineRule="auto"/>
      <w:ind w:left="1701" w:hanging="425"/>
    </w:pPr>
    <w:rPr>
      <w:rFonts w:eastAsia="Times New Roman" w:cs="Times New Roman"/>
      <w:sz w:val="20"/>
      <w:szCs w:val="20"/>
      <w:lang w:eastAsia="en-GB"/>
    </w:rPr>
  </w:style>
  <w:style w:type="paragraph" w:customStyle="1" w:styleId="Noting">
    <w:name w:val="Noting"/>
    <w:basedOn w:val="Plattetekst"/>
    <w:qFormat/>
    <w:rsid w:val="00BB34F1"/>
    <w:pPr>
      <w:spacing w:before="120" w:after="240" w:line="240" w:lineRule="auto"/>
      <w:ind w:left="567"/>
    </w:pPr>
    <w:rPr>
      <w:rFonts w:eastAsia="Times New Roman" w:cs="Arial"/>
      <w:sz w:val="24"/>
      <w:szCs w:val="24"/>
    </w:rPr>
  </w:style>
  <w:style w:type="paragraph" w:customStyle="1" w:styleId="Reference">
    <w:name w:val="Reference"/>
    <w:basedOn w:val="Standaard"/>
    <w:qFormat/>
    <w:rsid w:val="00BB34F1"/>
    <w:pPr>
      <w:numPr>
        <w:numId w:val="10"/>
      </w:numPr>
      <w:spacing w:after="120" w:line="240" w:lineRule="auto"/>
    </w:pPr>
    <w:rPr>
      <w:rFonts w:eastAsia="Times New Roman" w:cs="Times New Roman"/>
      <w:sz w:val="22"/>
      <w:szCs w:val="20"/>
    </w:rPr>
  </w:style>
  <w:style w:type="paragraph" w:customStyle="1" w:styleId="Documentdate">
    <w:name w:val="Document date"/>
    <w:basedOn w:val="Standaard"/>
    <w:rsid w:val="00BB34F1"/>
    <w:rPr>
      <w:b/>
      <w:color w:val="00558C"/>
      <w:sz w:val="28"/>
    </w:rPr>
  </w:style>
  <w:style w:type="paragraph" w:customStyle="1" w:styleId="Documentnumber">
    <w:name w:val="Document number"/>
    <w:basedOn w:val="Standaard"/>
    <w:next w:val="Standaard"/>
    <w:rsid w:val="00BB34F1"/>
    <w:rPr>
      <w:caps/>
      <w:color w:val="00558C"/>
      <w:sz w:val="50"/>
    </w:rPr>
  </w:style>
  <w:style w:type="paragraph" w:customStyle="1" w:styleId="Footerlandscape">
    <w:name w:val="Footer landscape"/>
    <w:basedOn w:val="Standaard"/>
    <w:rsid w:val="00BB34F1"/>
    <w:pPr>
      <w:tabs>
        <w:tab w:val="right" w:pos="15309"/>
      </w:tabs>
      <w:adjustRightInd w:val="0"/>
    </w:pPr>
    <w:rPr>
      <w:b/>
      <w:color w:val="00558C"/>
      <w:sz w:val="15"/>
    </w:rPr>
  </w:style>
  <w:style w:type="paragraph" w:customStyle="1" w:styleId="Footerportrait">
    <w:name w:val="Footer portrait"/>
    <w:basedOn w:val="Standaard"/>
    <w:rsid w:val="00BB34F1"/>
    <w:pPr>
      <w:pBdr>
        <w:top w:val="single" w:sz="4" w:space="1" w:color="auto"/>
      </w:pBdr>
      <w:tabs>
        <w:tab w:val="right" w:pos="10206"/>
      </w:tabs>
    </w:pPr>
    <w:rPr>
      <w:b/>
      <w:noProof/>
      <w:color w:val="00558C"/>
      <w:sz w:val="15"/>
    </w:rPr>
  </w:style>
  <w:style w:type="paragraph" w:customStyle="1" w:styleId="Documentname">
    <w:name w:val="Document name"/>
    <w:basedOn w:val="Standaard"/>
    <w:rsid w:val="00BB34F1"/>
    <w:rPr>
      <w:caps/>
      <w:color w:val="00558C"/>
      <w:sz w:val="50"/>
    </w:rPr>
  </w:style>
  <w:style w:type="paragraph" w:customStyle="1" w:styleId="Listi-recommendation">
    <w:name w:val="List i - recommendation"/>
    <w:basedOn w:val="Standaard"/>
    <w:rsid w:val="00BB34F1"/>
    <w:pPr>
      <w:spacing w:after="120"/>
    </w:pPr>
    <w:rPr>
      <w:sz w:val="20"/>
    </w:rPr>
  </w:style>
  <w:style w:type="paragraph" w:customStyle="1" w:styleId="Listitext">
    <w:name w:val="List i text"/>
    <w:basedOn w:val="Standaard"/>
    <w:qFormat/>
    <w:rsid w:val="00BB34F1"/>
    <w:pPr>
      <w:ind w:left="2268" w:hanging="567"/>
    </w:pPr>
    <w:rPr>
      <w:sz w:val="20"/>
    </w:rPr>
  </w:style>
  <w:style w:type="paragraph" w:customStyle="1" w:styleId="Bullet3text">
    <w:name w:val="Bullet 3 text"/>
    <w:basedOn w:val="Standaard"/>
    <w:qFormat/>
    <w:rsid w:val="00151514"/>
    <w:pPr>
      <w:suppressAutoHyphens/>
      <w:spacing w:after="120" w:line="240" w:lineRule="auto"/>
      <w:ind w:left="1701"/>
    </w:pPr>
    <w:rPr>
      <w:rFonts w:eastAsia="Times New Roman" w:cs="Times New Roman"/>
      <w:sz w:val="20"/>
      <w:szCs w:val="20"/>
      <w:lang w:eastAsia="en-GB"/>
    </w:rPr>
  </w:style>
  <w:style w:type="paragraph" w:customStyle="1" w:styleId="Headingseparationline-landscape">
    <w:name w:val="Heading separation line - landscape"/>
    <w:basedOn w:val="Heading1separatationline"/>
    <w:rsid w:val="00BB34F1"/>
    <w:pPr>
      <w:ind w:right="14317"/>
    </w:pPr>
  </w:style>
  <w:style w:type="paragraph" w:customStyle="1" w:styleId="RecommendationList1">
    <w:name w:val="Recommendation List 1"/>
    <w:basedOn w:val="Standaard"/>
    <w:qFormat/>
    <w:rsid w:val="00BB34F1"/>
    <w:pPr>
      <w:numPr>
        <w:numId w:val="8"/>
      </w:numPr>
      <w:spacing w:after="120"/>
    </w:pPr>
    <w:rPr>
      <w:sz w:val="24"/>
    </w:rPr>
  </w:style>
  <w:style w:type="paragraph" w:customStyle="1" w:styleId="RecommendationList1text">
    <w:name w:val="Recommendation List 1 text"/>
    <w:basedOn w:val="Standaard"/>
    <w:qFormat/>
    <w:rsid w:val="00BB34F1"/>
    <w:pPr>
      <w:spacing w:after="120"/>
      <w:ind w:left="1134"/>
    </w:pPr>
    <w:rPr>
      <w:sz w:val="24"/>
    </w:rPr>
  </w:style>
  <w:style w:type="paragraph" w:customStyle="1" w:styleId="Furtherreading">
    <w:name w:val="Further reading"/>
    <w:basedOn w:val="Plattetekst"/>
    <w:link w:val="FurtherreadingChar"/>
    <w:qFormat/>
    <w:rsid w:val="007A4084"/>
    <w:pPr>
      <w:numPr>
        <w:numId w:val="21"/>
      </w:numPr>
      <w:spacing w:before="60"/>
    </w:pPr>
  </w:style>
  <w:style w:type="character" w:customStyle="1" w:styleId="FurtherreadingChar">
    <w:name w:val="Further reading Char"/>
    <w:basedOn w:val="PlattetekstChar"/>
    <w:link w:val="Furtherreading"/>
    <w:rsid w:val="007A4084"/>
    <w:rPr>
      <w:lang w:val="en-GB"/>
    </w:rPr>
  </w:style>
  <w:style w:type="paragraph" w:styleId="Plattetekst3">
    <w:name w:val="Body Text 3"/>
    <w:basedOn w:val="Standaard"/>
    <w:link w:val="Plattetekst3Char"/>
    <w:unhideWhenUsed/>
    <w:rsid w:val="00093A12"/>
    <w:pPr>
      <w:spacing w:after="120"/>
    </w:pPr>
    <w:rPr>
      <w:sz w:val="16"/>
      <w:szCs w:val="16"/>
    </w:rPr>
  </w:style>
  <w:style w:type="character" w:customStyle="1" w:styleId="Plattetekst3Char">
    <w:name w:val="Platte tekst 3 Char"/>
    <w:basedOn w:val="Standaardalinea-lettertype"/>
    <w:link w:val="Plattetekst3"/>
    <w:rsid w:val="00093A12"/>
    <w:rPr>
      <w:sz w:val="16"/>
      <w:szCs w:val="16"/>
      <w:lang w:val="en-GB"/>
    </w:rPr>
  </w:style>
  <w:style w:type="paragraph" w:customStyle="1" w:styleId="List1">
    <w:name w:val="List 1"/>
    <w:basedOn w:val="Standaard"/>
    <w:qFormat/>
    <w:rsid w:val="00BB34F1"/>
    <w:pPr>
      <w:numPr>
        <w:numId w:val="7"/>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BB34F1"/>
    <w:pPr>
      <w:spacing w:after="120" w:line="240" w:lineRule="auto"/>
      <w:ind w:left="567"/>
      <w:jc w:val="both"/>
    </w:pPr>
    <w:rPr>
      <w:rFonts w:eastAsia="Times New Roman" w:cs="Times New Roman"/>
      <w:sz w:val="22"/>
      <w:szCs w:val="20"/>
      <w:lang w:eastAsia="en-GB"/>
    </w:rPr>
  </w:style>
  <w:style w:type="paragraph" w:customStyle="1" w:styleId="RecommendationLista">
    <w:name w:val="Recommendation List a"/>
    <w:basedOn w:val="Standaard"/>
    <w:qFormat/>
    <w:rsid w:val="008675C6"/>
    <w:pPr>
      <w:numPr>
        <w:ilvl w:val="1"/>
        <w:numId w:val="8"/>
      </w:numPr>
      <w:spacing w:after="120" w:line="240" w:lineRule="auto"/>
      <w:jc w:val="both"/>
    </w:pPr>
    <w:rPr>
      <w:rFonts w:eastAsia="Times New Roman" w:cs="Times New Roman"/>
      <w:sz w:val="24"/>
      <w:szCs w:val="20"/>
      <w:lang w:eastAsia="en-GB"/>
    </w:rPr>
  </w:style>
  <w:style w:type="paragraph" w:customStyle="1" w:styleId="Abbreviations">
    <w:name w:val="Abbreviations"/>
    <w:basedOn w:val="Standaard"/>
    <w:qFormat/>
    <w:rsid w:val="00BB34F1"/>
    <w:pPr>
      <w:spacing w:after="60"/>
      <w:ind w:left="1418" w:hanging="1418"/>
    </w:pPr>
    <w:rPr>
      <w:sz w:val="22"/>
    </w:rPr>
  </w:style>
  <w:style w:type="paragraph" w:customStyle="1" w:styleId="Revokes">
    <w:name w:val="Revokes"/>
    <w:basedOn w:val="Standaard"/>
    <w:next w:val="Plattetekst"/>
    <w:rsid w:val="00BB34F1"/>
    <w:rPr>
      <w:b/>
      <w:color w:val="00558C"/>
      <w:sz w:val="28"/>
    </w:rPr>
  </w:style>
  <w:style w:type="paragraph" w:customStyle="1" w:styleId="Style1">
    <w:name w:val="Style1"/>
    <w:basedOn w:val="Voetnoottekst"/>
    <w:rsid w:val="00BB34F1"/>
    <w:pPr>
      <w:numPr>
        <w:numId w:val="11"/>
      </w:numPr>
    </w:pPr>
  </w:style>
  <w:style w:type="paragraph" w:customStyle="1" w:styleId="Listi">
    <w:name w:val="List i"/>
    <w:basedOn w:val="Listitext"/>
    <w:qFormat/>
    <w:rsid w:val="00C56220"/>
    <w:pPr>
      <w:numPr>
        <w:ilvl w:val="2"/>
        <w:numId w:val="9"/>
      </w:numPr>
      <w:ind w:left="1276" w:hanging="425"/>
    </w:pPr>
  </w:style>
  <w:style w:type="character" w:styleId="Tekstvantijdelijkeaanduiding">
    <w:name w:val="Placeholder Text"/>
    <w:basedOn w:val="Standaardalinea-lettertype"/>
    <w:uiPriority w:val="99"/>
    <w:semiHidden/>
    <w:rsid w:val="00BB34F1"/>
    <w:rPr>
      <w:color w:val="808080"/>
    </w:rPr>
  </w:style>
  <w:style w:type="paragraph" w:styleId="Titel">
    <w:name w:val="Title"/>
    <w:basedOn w:val="Standaard"/>
    <w:next w:val="Standaard"/>
    <w:link w:val="TitelChar"/>
    <w:rsid w:val="00C5073C"/>
    <w:pPr>
      <w:spacing w:line="240" w:lineRule="auto"/>
      <w:contextualSpacing/>
    </w:pPr>
    <w:rPr>
      <w:rFonts w:asciiTheme="majorHAnsi" w:eastAsiaTheme="majorEastAsia" w:hAnsiTheme="majorHAnsi" w:cstheme="majorBidi"/>
      <w:b/>
      <w:color w:val="009FDF"/>
      <w:spacing w:val="-10"/>
      <w:kern w:val="28"/>
      <w:sz w:val="32"/>
      <w:szCs w:val="56"/>
    </w:rPr>
  </w:style>
  <w:style w:type="character" w:customStyle="1" w:styleId="TitelChar">
    <w:name w:val="Titel Char"/>
    <w:basedOn w:val="Standaardalinea-lettertype"/>
    <w:link w:val="Titel"/>
    <w:rsid w:val="00C5073C"/>
    <w:rPr>
      <w:rFonts w:asciiTheme="majorHAnsi" w:eastAsiaTheme="majorEastAsia" w:hAnsiTheme="majorHAnsi" w:cstheme="majorBidi"/>
      <w:b/>
      <w:color w:val="009FDF"/>
      <w:spacing w:val="-10"/>
      <w:kern w:val="28"/>
      <w:sz w:val="32"/>
      <w:szCs w:val="56"/>
      <w:lang w:val="en-GB"/>
    </w:rPr>
  </w:style>
  <w:style w:type="paragraph" w:customStyle="1" w:styleId="MRN">
    <w:name w:val="MRN"/>
    <w:basedOn w:val="Standaard"/>
    <w:link w:val="MRNChar"/>
    <w:rsid w:val="0019707C"/>
    <w:rPr>
      <w:b/>
      <w:color w:val="00558C"/>
      <w:sz w:val="28"/>
    </w:rPr>
  </w:style>
  <w:style w:type="character" w:customStyle="1" w:styleId="MRNChar">
    <w:name w:val="MRN Char"/>
    <w:basedOn w:val="Standaardalinea-lettertype"/>
    <w:link w:val="MRN"/>
    <w:rsid w:val="0019707C"/>
    <w:rPr>
      <w:b/>
      <w:color w:val="00558C"/>
      <w:sz w:val="28"/>
      <w:lang w:val="en-GB"/>
    </w:rPr>
  </w:style>
  <w:style w:type="paragraph" w:customStyle="1" w:styleId="AnnextitleHead1">
    <w:name w:val="Annex title Head 1"/>
    <w:basedOn w:val="Standaard"/>
    <w:next w:val="Plattetekst"/>
    <w:link w:val="AnnextitleHead1Char"/>
    <w:qFormat/>
    <w:rsid w:val="00FB1C7E"/>
    <w:pPr>
      <w:numPr>
        <w:numId w:val="16"/>
      </w:numPr>
      <w:spacing w:after="360"/>
      <w:ind w:left="1418" w:hanging="1418"/>
    </w:pPr>
    <w:rPr>
      <w:b/>
      <w:caps/>
      <w:color w:val="00558C"/>
      <w:sz w:val="28"/>
    </w:rPr>
  </w:style>
  <w:style w:type="character" w:customStyle="1" w:styleId="AnnextitleHead1Char">
    <w:name w:val="Annex title Head 1 Char"/>
    <w:basedOn w:val="Standaardalinea-lettertype"/>
    <w:link w:val="AnnextitleHead1"/>
    <w:rsid w:val="00FB1C7E"/>
    <w:rPr>
      <w:b/>
      <w:caps/>
      <w:color w:val="00558C"/>
      <w:sz w:val="28"/>
      <w:lang w:val="en-GB"/>
    </w:rPr>
  </w:style>
  <w:style w:type="paragraph" w:customStyle="1" w:styleId="AnnexContents">
    <w:name w:val="Annex Contents"/>
    <w:basedOn w:val="DocumentHistory"/>
    <w:link w:val="AnnexContentsChar"/>
    <w:rsid w:val="0006154F"/>
    <w:pPr>
      <w:pBdr>
        <w:bottom w:val="single" w:sz="4" w:space="10" w:color="00558C"/>
      </w:pBdr>
      <w:spacing w:before="120" w:after="120" w:line="320" w:lineRule="atLeast"/>
    </w:pPr>
    <w:rPr>
      <w:sz w:val="40"/>
    </w:rPr>
  </w:style>
  <w:style w:type="character" w:customStyle="1" w:styleId="EquationnumberChar">
    <w:name w:val="Equation number Char"/>
    <w:basedOn w:val="PlattetekstChar"/>
    <w:link w:val="Equationnumber"/>
    <w:rsid w:val="004E4EC6"/>
    <w:rPr>
      <w:lang w:val="en-GB"/>
    </w:rPr>
  </w:style>
  <w:style w:type="character" w:customStyle="1" w:styleId="DocumentHistoryChar">
    <w:name w:val="Document History Char"/>
    <w:basedOn w:val="KoptekstChar"/>
    <w:link w:val="DocumentHistory"/>
    <w:rsid w:val="008904CE"/>
    <w:rPr>
      <w:b/>
      <w:caps/>
      <w:color w:val="009FE3" w:themeColor="accent2"/>
      <w:sz w:val="56"/>
      <w:szCs w:val="56"/>
      <w:lang w:val="en-GB"/>
    </w:rPr>
  </w:style>
  <w:style w:type="character" w:customStyle="1" w:styleId="AnnexContentsChar">
    <w:name w:val="Annex Contents Char"/>
    <w:basedOn w:val="DocumentHistoryChar"/>
    <w:link w:val="AnnexContents"/>
    <w:rsid w:val="0006154F"/>
    <w:rPr>
      <w:b/>
      <w:caps/>
      <w:color w:val="009FE3" w:themeColor="accent2"/>
      <w:sz w:val="40"/>
      <w:szCs w:val="56"/>
      <w:lang w:val="en-GB"/>
    </w:rPr>
  </w:style>
  <w:style w:type="paragraph" w:styleId="Lijstnummering">
    <w:name w:val="List Number"/>
    <w:basedOn w:val="Standaard"/>
    <w:semiHidden/>
    <w:rsid w:val="004E4EC6"/>
    <w:pPr>
      <w:tabs>
        <w:tab w:val="num" w:pos="360"/>
      </w:tabs>
      <w:ind w:left="360" w:hanging="360"/>
      <w:contextualSpacing/>
    </w:pPr>
  </w:style>
  <w:style w:type="character" w:customStyle="1" w:styleId="RECALLING">
    <w:name w:val="RECALLING"/>
    <w:basedOn w:val="Standaardalinea-lettertype"/>
    <w:uiPriority w:val="1"/>
    <w:qFormat/>
    <w:rsid w:val="00AA235F"/>
    <w:rPr>
      <w:rFonts w:asciiTheme="minorHAnsi" w:hAnsiTheme="minorHAnsi"/>
      <w:b/>
      <w:caps/>
      <w:smallCaps w:val="0"/>
      <w:sz w:val="24"/>
    </w:rPr>
  </w:style>
  <w:style w:type="paragraph" w:styleId="Revisie">
    <w:name w:val="Revision"/>
    <w:hidden/>
    <w:uiPriority w:val="99"/>
    <w:semiHidden/>
    <w:rsid w:val="00EA30C3"/>
    <w:pPr>
      <w:spacing w:after="0" w:line="240" w:lineRule="auto"/>
    </w:pPr>
    <w:rPr>
      <w:sz w:val="18"/>
      <w:lang w:val="en-GB"/>
    </w:rPr>
  </w:style>
  <w:style w:type="paragraph" w:customStyle="1" w:styleId="Heading1separationline">
    <w:name w:val="Heading 1 separation line"/>
    <w:basedOn w:val="Standaard"/>
    <w:next w:val="Plattetekst"/>
    <w:rsid w:val="004129A5"/>
    <w:pPr>
      <w:pBdr>
        <w:bottom w:val="single" w:sz="8" w:space="1" w:color="00558C" w:themeColor="accent1"/>
      </w:pBdr>
      <w:spacing w:after="120" w:line="90" w:lineRule="exact"/>
      <w:ind w:right="8789"/>
    </w:pPr>
    <w:rPr>
      <w:color w:val="000000" w:themeColor="text1"/>
      <w:sz w:val="22"/>
    </w:rPr>
  </w:style>
  <w:style w:type="paragraph" w:styleId="Lijstalinea">
    <w:name w:val="List Paragraph"/>
    <w:basedOn w:val="Standaard"/>
    <w:uiPriority w:val="34"/>
    <w:qFormat/>
    <w:rsid w:val="004129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67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4.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1.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0.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59\OneDrive%20-%20Port%20of%20Rotterdam\Desktop\CS%20Workgroup\Rxxxx%20Recommendation%20on%20cybersecurity%20for%20IALA%20domains.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0465E2-6E7F-4A3E-918A-63EF443BBABC}">
  <ds:schemaRefs>
    <ds:schemaRef ds:uri="http://schemas.openxmlformats.org/officeDocument/2006/bibliography"/>
  </ds:schemaRefs>
</ds:datastoreItem>
</file>

<file path=customXml/itemProps2.xml><?xml version="1.0" encoding="utf-8"?>
<ds:datastoreItem xmlns:ds="http://schemas.openxmlformats.org/officeDocument/2006/customXml" ds:itemID="{701AAD7E-6356-41CA-BAE5-2D37759257B7}">
  <ds:schemaRefs>
    <ds:schemaRef ds:uri="http://schemas.microsoft.com/sharepoint/v3/contenttype/forms"/>
  </ds:schemaRefs>
</ds:datastoreItem>
</file>

<file path=customXml/itemProps3.xml><?xml version="1.0" encoding="utf-8"?>
<ds:datastoreItem xmlns:ds="http://schemas.openxmlformats.org/officeDocument/2006/customXml" ds:itemID="{7D18D5C5-7E7D-4358-BD8B-0A923345218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AE17AA72-9564-4CB2-8E79-5B9821194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C:\Users\203059\OneDrive - Port of Rotterdam\Desktop\CS Workgroup\Rxxxx Recommendation on cybersecurity for IALA domains.dotx</Template>
  <TotalTime>22</TotalTime>
  <Pages>6</Pages>
  <Words>1020</Words>
  <Characters>5611</Characters>
  <Application>Microsoft Office Word</Application>
  <DocSecurity>0</DocSecurity>
  <Lines>46</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IALA Recommendation</vt:lpstr>
      <vt:lpstr>IALA Recommendation</vt:lpstr>
    </vt:vector>
  </TitlesOfParts>
  <Manager>IALA</Manager>
  <Company>IALA</Company>
  <LinksUpToDate>false</LinksUpToDate>
  <CharactersWithSpaces>6618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Recommendation</dc:title>
  <dc:subject>IALA</dc:subject>
  <dc:creator>Ebben, Martijn</dc:creator>
  <cp:keywords/>
  <dc:description/>
  <cp:lastModifiedBy>Martijn Ebben</cp:lastModifiedBy>
  <cp:revision>4</cp:revision>
  <dcterms:created xsi:type="dcterms:W3CDTF">2022-10-24T14:15:00Z</dcterms:created>
  <dcterms:modified xsi:type="dcterms:W3CDTF">2022-10-25T07:44:00Z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0x010100D0BC01BD4E166347BA1D8A08D50E07AA</vt:lpwstr>
  </property>
  <property fmtid="{D5CDD505-2E9C-101B-9397-08002B2CF9AE}" pid="3" name="MediaServiceImageTags">
    <vt:lpwstr/>
  </property>
</Properties>
</file>